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D057E" w14:textId="0191F6ED" w:rsidR="00A37662" w:rsidRDefault="00871C5A">
      <w:r>
        <w:rPr>
          <w:noProof/>
          <w:lang w:eastAsia="it-IT"/>
        </w:rPr>
        <w:drawing>
          <wp:anchor distT="0" distB="0" distL="114300" distR="114300" simplePos="0" relativeHeight="251664388" behindDoc="0" locked="0" layoutInCell="1" allowOverlap="1" wp14:anchorId="08EF4979" wp14:editId="57BA9340">
            <wp:simplePos x="0" y="0"/>
            <wp:positionH relativeFrom="column">
              <wp:posOffset>4672965</wp:posOffset>
            </wp:positionH>
            <wp:positionV relativeFrom="paragraph">
              <wp:posOffset>-667385</wp:posOffset>
            </wp:positionV>
            <wp:extent cx="334800" cy="338400"/>
            <wp:effectExtent l="0" t="0" r="8255" b="5080"/>
            <wp:wrapNone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00" cy="33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D7363">
        <w:rPr>
          <w:noProof/>
          <w:lang w:eastAsia="it-IT"/>
        </w:rPr>
        <w:drawing>
          <wp:anchor distT="0" distB="0" distL="114300" distR="114300" simplePos="0" relativeHeight="251666436" behindDoc="0" locked="0" layoutInCell="1" allowOverlap="1" wp14:anchorId="2A41E494" wp14:editId="295A0FB5">
            <wp:simplePos x="0" y="0"/>
            <wp:positionH relativeFrom="column">
              <wp:posOffset>5147606</wp:posOffset>
            </wp:positionH>
            <wp:positionV relativeFrom="paragraph">
              <wp:posOffset>-640080</wp:posOffset>
            </wp:positionV>
            <wp:extent cx="1403350" cy="313121"/>
            <wp:effectExtent l="0" t="0" r="6350" b="0"/>
            <wp:wrapNone/>
            <wp:docPr id="33" name="Immagine 33" descr="C:\Users\a04185\Desktop\logo FVG 10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04185\Desktop\logo FVG 102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313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6F87">
        <w:rPr>
          <w:noProof/>
          <w:lang w:eastAsia="it-IT"/>
        </w:rPr>
        <w:drawing>
          <wp:anchor distT="0" distB="0" distL="114300" distR="114300" simplePos="0" relativeHeight="251660292" behindDoc="0" locked="0" layoutInCell="1" allowOverlap="1" wp14:anchorId="247E4BDC" wp14:editId="04FB5212">
            <wp:simplePos x="0" y="0"/>
            <wp:positionH relativeFrom="column">
              <wp:posOffset>2778760</wp:posOffset>
            </wp:positionH>
            <wp:positionV relativeFrom="paragraph">
              <wp:posOffset>-803275</wp:posOffset>
            </wp:positionV>
            <wp:extent cx="1223645" cy="496570"/>
            <wp:effectExtent l="0" t="0" r="0" b="0"/>
            <wp:wrapNone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MODER RUMEN.pn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00" t="32266" r="15600" b="36267"/>
                    <a:stretch/>
                  </pic:blipFill>
                  <pic:spPr bwMode="auto">
                    <a:xfrm>
                      <a:off x="0" y="0"/>
                      <a:ext cx="1223645" cy="496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del w:id="0" w:author="Kosic Erika" w:date="2025-08-07T14:03:00Z">
        <w:r w:rsidR="00A16F87" w:rsidRPr="00B53860" w:rsidDel="002118F1">
          <w:rPr>
            <w:noProof/>
            <w:lang w:eastAsia="it-IT"/>
          </w:rPr>
          <w:drawing>
            <wp:anchor distT="0" distB="0" distL="114300" distR="114300" simplePos="0" relativeHeight="251662340" behindDoc="0" locked="0" layoutInCell="1" allowOverlap="1" wp14:anchorId="18604C98" wp14:editId="3BE26885">
              <wp:simplePos x="0" y="0"/>
              <wp:positionH relativeFrom="column">
                <wp:posOffset>4080510</wp:posOffset>
              </wp:positionH>
              <wp:positionV relativeFrom="paragraph">
                <wp:posOffset>-798830</wp:posOffset>
              </wp:positionV>
              <wp:extent cx="511200" cy="514800"/>
              <wp:effectExtent l="0" t="0" r="3175" b="0"/>
              <wp:wrapNone/>
              <wp:docPr id="31" name="Immagine 31" descr="C:\Users\a04185\Desktop\Logo Youth4Cooperation senza sfond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C:\Users\a04185\Desktop\Logo Youth4Cooperation senza sfondo.png"/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11200" cy="51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del>
      <w:r w:rsidR="00981CEB" w:rsidRPr="00A37662">
        <w:rPr>
          <w:noProof/>
          <w:lang w:eastAsia="it-IT"/>
        </w:rPr>
        <w:drawing>
          <wp:anchor distT="0" distB="0" distL="114300" distR="114300" simplePos="0" relativeHeight="251658242" behindDoc="0" locked="0" layoutInCell="1" allowOverlap="1" wp14:anchorId="5AF3693F" wp14:editId="100DF296">
            <wp:simplePos x="0" y="0"/>
            <wp:positionH relativeFrom="margin">
              <wp:posOffset>-450215</wp:posOffset>
            </wp:positionH>
            <wp:positionV relativeFrom="paragraph">
              <wp:posOffset>-786130</wp:posOffset>
            </wp:positionV>
            <wp:extent cx="3016800" cy="478800"/>
            <wp:effectExtent l="0" t="0" r="0" b="0"/>
            <wp:wrapNone/>
            <wp:docPr id="1491360603" name="Immagine 1491360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360603" name="Immagine 1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683" b="2703"/>
                    <a:stretch/>
                  </pic:blipFill>
                  <pic:spPr bwMode="auto">
                    <a:xfrm>
                      <a:off x="0" y="0"/>
                      <a:ext cx="3016800" cy="478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67B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6749AD" wp14:editId="4F911D91">
                <wp:simplePos x="0" y="0"/>
                <wp:positionH relativeFrom="column">
                  <wp:posOffset>-720090</wp:posOffset>
                </wp:positionH>
                <wp:positionV relativeFrom="paragraph">
                  <wp:posOffset>-1495598</wp:posOffset>
                </wp:positionV>
                <wp:extent cx="7564582" cy="10792287"/>
                <wp:effectExtent l="0" t="0" r="17780" b="28575"/>
                <wp:wrapNone/>
                <wp:docPr id="1584548465" name="Rettangolo 1584548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582" cy="1079228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5B4EC0B" id="Rettangolo 1584548465" o:spid="_x0000_s1026" style="position:absolute;margin-left:-56.7pt;margin-top:-117.75pt;width:595.65pt;height:849.8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" fillcolor="#f2f2f2 [3052]" strokecolor="#040813 [484]" strokeweight="1pt"/>
            </w:pict>
          </mc:Fallback>
        </mc:AlternateContent>
      </w:r>
    </w:p>
    <w:p w14:paraId="2B189468" w14:textId="77777777" w:rsidR="00A37662" w:rsidRDefault="00E358AA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CBE91B7" wp14:editId="15E9060E">
                <wp:simplePos x="0" y="0"/>
                <wp:positionH relativeFrom="margin">
                  <wp:align>left</wp:align>
                </wp:positionH>
                <wp:positionV relativeFrom="paragraph">
                  <wp:posOffset>3484604</wp:posOffset>
                </wp:positionV>
                <wp:extent cx="2501265" cy="465455"/>
                <wp:effectExtent l="0" t="0" r="0" b="0"/>
                <wp:wrapNone/>
                <wp:docPr id="7637068" name="Casella di testo 7637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1265" cy="465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EEE044" w14:textId="19FE0907" w:rsidR="00A37662" w:rsidRPr="0040102F" w:rsidRDefault="009E26CE">
                            <w:pPr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  <w:lang w:val="sl-SI"/>
                              </w:rPr>
                            </w:pPr>
                            <w:r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  <w:lang w:val="sl-SI"/>
                              </w:rPr>
                              <w:t>September</w:t>
                            </w:r>
                            <w:r w:rsidR="00D2490E"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  <w:lang w:val="sl-SI"/>
                              </w:rPr>
                              <w:t xml:space="preserve">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BE91B7" id="_x0000_t202" coordsize="21600,21600" o:spt="202" path="m,l,21600r21600,l21600,xe">
                <v:stroke joinstyle="miter"/>
                <v:path gradientshapeok="t" o:connecttype="rect"/>
              </v:shapetype>
              <v:shape id="Casella di testo 7637068" o:spid="_x0000_s1026" type="#_x0000_t202" style="position:absolute;left:0;text-align:left;margin-left:0;margin-top:274.4pt;width:196.95pt;height:36.65pt;z-index:251658243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" filled="f" stroked="f" strokeweight=".5pt">
                <v:textbox>
                  <w:txbxContent>
                    <w:p w14:paraId="75EEE044" w14:textId="19FE0907" w:rsidR="00A37662" w:rsidRPr="0040102F" w:rsidRDefault="009E26CE">
                      <w:pPr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  <w:lang w:val="sl-SI"/>
                        </w:rPr>
                      </w:pPr>
                      <w:r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  <w:lang w:val="sl-SI"/>
                        </w:rPr>
                        <w:t>September</w:t>
                      </w:r>
                      <w:r w:rsidR="00D2490E"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  <w:lang w:val="sl-SI"/>
                        </w:rPr>
                        <w:t xml:space="preserve"> 2025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79A0222" wp14:editId="5A508AEC">
                <wp:simplePos x="0" y="0"/>
                <wp:positionH relativeFrom="margin">
                  <wp:align>right</wp:align>
                </wp:positionH>
                <wp:positionV relativeFrom="paragraph">
                  <wp:posOffset>463163</wp:posOffset>
                </wp:positionV>
                <wp:extent cx="6120130" cy="2733040"/>
                <wp:effectExtent l="0" t="0" r="0" b="0"/>
                <wp:wrapNone/>
                <wp:docPr id="754220734" name="Casella di testo 754220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2733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0C3621" w14:textId="68395FD6" w:rsidR="00871097" w:rsidRPr="005B71BE" w:rsidRDefault="00871097" w:rsidP="00871097">
                            <w:pPr>
                              <w:pStyle w:val="Titolo"/>
                              <w:jc w:val="both"/>
                              <w:rPr>
                                <w:iCs/>
                                <w:lang w:val="en-GB"/>
                              </w:rPr>
                            </w:pPr>
                            <w:r w:rsidRPr="005B71BE">
                              <w:rPr>
                                <w:iCs/>
                                <w:lang w:val="en-GB"/>
                              </w:rPr>
                              <w:t>S</w:t>
                            </w:r>
                            <w:r w:rsidR="00201EDF">
                              <w:rPr>
                                <w:iCs/>
                                <w:lang w:val="en-GB"/>
                              </w:rPr>
                              <w:t>tudents</w:t>
                            </w:r>
                            <w:r w:rsidRPr="005B71BE">
                              <w:rPr>
                                <w:iCs/>
                                <w:lang w:val="en-GB"/>
                              </w:rPr>
                              <w:t>4C</w:t>
                            </w:r>
                            <w:r w:rsidR="00201EDF">
                              <w:rPr>
                                <w:iCs/>
                                <w:lang w:val="en-GB"/>
                              </w:rPr>
                              <w:t>ooperation</w:t>
                            </w:r>
                          </w:p>
                          <w:p w14:paraId="2C8587E0" w14:textId="77777777" w:rsidR="00871097" w:rsidRPr="00C0280A" w:rsidRDefault="00871097" w:rsidP="00871097">
                            <w:pPr>
                              <w:rPr>
                                <w:b/>
                                <w:i/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</w:pPr>
                            <w:r w:rsidRPr="00C0280A">
                              <w:rPr>
                                <w:b/>
                                <w:i/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  <w:t>Srednješolsko Interreg tekmovanje</w:t>
                            </w:r>
                          </w:p>
                          <w:p w14:paraId="5BF5FCE8" w14:textId="0ACD8976" w:rsidR="00604367" w:rsidRPr="00C0280A" w:rsidRDefault="00A26F22" w:rsidP="00604367">
                            <w:pPr>
                              <w:rPr>
                                <w:b/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</w:pPr>
                            <w:r>
                              <w:rPr>
                                <w:b/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  <w:t>2. izvedba</w:t>
                            </w:r>
                            <w:bookmarkStart w:id="1" w:name="_GoBack"/>
                            <w:bookmarkEnd w:id="1"/>
                          </w:p>
                          <w:p w14:paraId="0E7B0397" w14:textId="77777777" w:rsidR="00871097" w:rsidRPr="00C0280A" w:rsidRDefault="00871097" w:rsidP="00604367">
                            <w:pPr>
                              <w:rPr>
                                <w:b/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</w:pPr>
                          </w:p>
                          <w:p w14:paraId="5935C146" w14:textId="65DD55E6" w:rsidR="00604367" w:rsidRPr="00C0280A" w:rsidRDefault="00AA7CD1" w:rsidP="00871097">
                            <w:pPr>
                              <w:pStyle w:val="Titolo"/>
                              <w:jc w:val="both"/>
                              <w:rPr>
                                <w:b w:val="0"/>
                                <w:sz w:val="44"/>
                                <w:szCs w:val="44"/>
                                <w:lang w:val="sl-SI"/>
                              </w:rPr>
                            </w:pPr>
                            <w:r w:rsidRPr="005E01F4"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  <w:t xml:space="preserve">PRILOGA </w:t>
                            </w:r>
                            <w:r w:rsidR="00D2490E"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  <w:t>1</w:t>
                            </w:r>
                            <w:r w:rsidR="00871097" w:rsidRPr="00174DC0"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  <w:t xml:space="preserve"> </w:t>
                            </w:r>
                            <w:r w:rsidRPr="00174DC0"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  <w:t>–</w:t>
                            </w:r>
                            <w:r w:rsidR="00871097" w:rsidRPr="00174DC0"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  <w:t xml:space="preserve"> </w:t>
                            </w:r>
                            <w:r w:rsidR="00604367" w:rsidRPr="005E01F4">
                              <w:rPr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  <w:t>O</w:t>
                            </w:r>
                            <w:r w:rsidRPr="005E01F4">
                              <w:rPr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  <w:t>brazec za vpis</w:t>
                            </w:r>
                            <w:r>
                              <w:rPr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  <w:t xml:space="preserve"> in izjava za obdelavo osebnih podatkov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9A0222" id="_x0000_t202" coordsize="21600,21600" o:spt="202" path="m,l,21600r21600,l21600,xe">
                <v:stroke joinstyle="miter"/>
                <v:path gradientshapeok="t" o:connecttype="rect"/>
              </v:shapetype>
              <v:shape id="Casella di testo 754220734" o:spid="_x0000_s1027" type="#_x0000_t202" style="position:absolute;left:0;text-align:left;margin-left:430.7pt;margin-top:36.45pt;width:481.9pt;height:215.2pt;z-index:251658241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" filled="f" stroked="f" strokeweight=".5pt">
                <v:textbox>
                  <w:txbxContent>
                    <w:p w14:paraId="610C3621" w14:textId="68395FD6" w:rsidR="00871097" w:rsidRPr="005B71BE" w:rsidRDefault="00871097" w:rsidP="00871097">
                      <w:pPr>
                        <w:pStyle w:val="Titolo"/>
                        <w:jc w:val="both"/>
                        <w:rPr>
                          <w:iCs/>
                          <w:lang w:val="en-GB"/>
                        </w:rPr>
                      </w:pPr>
                      <w:r w:rsidRPr="005B71BE">
                        <w:rPr>
                          <w:iCs/>
                          <w:lang w:val="en-GB"/>
                        </w:rPr>
                        <w:t>S</w:t>
                      </w:r>
                      <w:r w:rsidR="00201EDF">
                        <w:rPr>
                          <w:iCs/>
                          <w:lang w:val="en-GB"/>
                        </w:rPr>
                        <w:t>tudents</w:t>
                      </w:r>
                      <w:r w:rsidRPr="005B71BE">
                        <w:rPr>
                          <w:iCs/>
                          <w:lang w:val="en-GB"/>
                        </w:rPr>
                        <w:t>4C</w:t>
                      </w:r>
                      <w:r w:rsidR="00201EDF">
                        <w:rPr>
                          <w:iCs/>
                          <w:lang w:val="en-GB"/>
                        </w:rPr>
                        <w:t>ooperation</w:t>
                      </w:r>
                    </w:p>
                    <w:p w14:paraId="2C8587E0" w14:textId="77777777" w:rsidR="00871097" w:rsidRPr="00C0280A" w:rsidRDefault="00871097" w:rsidP="00871097">
                      <w:pPr>
                        <w:rPr>
                          <w:b/>
                          <w:i/>
                          <w:color w:val="1E3C87" w:themeColor="accent1"/>
                          <w:sz w:val="44"/>
                          <w:szCs w:val="44"/>
                          <w:lang w:val="sl-SI"/>
                        </w:rPr>
                      </w:pPr>
                      <w:r w:rsidRPr="00C0280A">
                        <w:rPr>
                          <w:b/>
                          <w:i/>
                          <w:color w:val="1E3C87" w:themeColor="accent1"/>
                          <w:sz w:val="44"/>
                          <w:szCs w:val="44"/>
                          <w:lang w:val="sl-SI"/>
                        </w:rPr>
                        <w:t>Srednješolsko Interreg tekmovanje</w:t>
                      </w:r>
                    </w:p>
                    <w:p w14:paraId="5BF5FCE8" w14:textId="0ACD8976" w:rsidR="00604367" w:rsidRPr="00C0280A" w:rsidRDefault="00A26F22" w:rsidP="00604367">
                      <w:pPr>
                        <w:rPr>
                          <w:b/>
                          <w:color w:val="1E3C87" w:themeColor="accent1"/>
                          <w:sz w:val="44"/>
                          <w:szCs w:val="44"/>
                          <w:lang w:val="sl-SI"/>
                        </w:rPr>
                      </w:pPr>
                      <w:r>
                        <w:rPr>
                          <w:b/>
                          <w:color w:val="1E3C87" w:themeColor="accent1"/>
                          <w:sz w:val="44"/>
                          <w:szCs w:val="44"/>
                          <w:lang w:val="sl-SI"/>
                        </w:rPr>
                        <w:t>2. izvedba</w:t>
                      </w:r>
                      <w:bookmarkStart w:id="2" w:name="_GoBack"/>
                      <w:bookmarkEnd w:id="2"/>
                    </w:p>
                    <w:p w14:paraId="0E7B0397" w14:textId="77777777" w:rsidR="00871097" w:rsidRPr="00C0280A" w:rsidRDefault="00871097" w:rsidP="00604367">
                      <w:pPr>
                        <w:rPr>
                          <w:b/>
                          <w:color w:val="1E3C87" w:themeColor="accent1"/>
                          <w:sz w:val="44"/>
                          <w:szCs w:val="44"/>
                          <w:lang w:val="sl-SI"/>
                        </w:rPr>
                      </w:pPr>
                    </w:p>
                    <w:p w14:paraId="5935C146" w14:textId="65DD55E6" w:rsidR="00604367" w:rsidRPr="00C0280A" w:rsidRDefault="00AA7CD1" w:rsidP="00871097">
                      <w:pPr>
                        <w:pStyle w:val="Titolo"/>
                        <w:jc w:val="both"/>
                        <w:rPr>
                          <w:b w:val="0"/>
                          <w:sz w:val="44"/>
                          <w:szCs w:val="44"/>
                          <w:lang w:val="sl-SI"/>
                        </w:rPr>
                      </w:pPr>
                      <w:r w:rsidRPr="005E01F4">
                        <w:rPr>
                          <w:iCs/>
                          <w:sz w:val="44"/>
                          <w:szCs w:val="44"/>
                          <w:lang w:val="sl-SI"/>
                        </w:rPr>
                        <w:t xml:space="preserve">PRILOGA </w:t>
                      </w:r>
                      <w:r w:rsidR="00D2490E">
                        <w:rPr>
                          <w:iCs/>
                          <w:sz w:val="44"/>
                          <w:szCs w:val="44"/>
                          <w:lang w:val="sl-SI"/>
                        </w:rPr>
                        <w:t>1</w:t>
                      </w:r>
                      <w:r w:rsidR="00871097" w:rsidRPr="00174DC0">
                        <w:rPr>
                          <w:iCs/>
                          <w:sz w:val="44"/>
                          <w:szCs w:val="44"/>
                          <w:lang w:val="sl-SI"/>
                        </w:rPr>
                        <w:t xml:space="preserve"> </w:t>
                      </w:r>
                      <w:r w:rsidRPr="00174DC0">
                        <w:rPr>
                          <w:iCs/>
                          <w:sz w:val="44"/>
                          <w:szCs w:val="44"/>
                          <w:lang w:val="sl-SI"/>
                        </w:rPr>
                        <w:t>–</w:t>
                      </w:r>
                      <w:r w:rsidR="00871097" w:rsidRPr="00174DC0">
                        <w:rPr>
                          <w:iCs/>
                          <w:sz w:val="44"/>
                          <w:szCs w:val="44"/>
                          <w:lang w:val="sl-SI"/>
                        </w:rPr>
                        <w:t xml:space="preserve"> </w:t>
                      </w:r>
                      <w:r w:rsidR="00604367" w:rsidRPr="005E01F4">
                        <w:rPr>
                          <w:color w:val="1E3C87" w:themeColor="accent1"/>
                          <w:sz w:val="44"/>
                          <w:szCs w:val="44"/>
                          <w:lang w:val="sl-SI"/>
                        </w:rPr>
                        <w:t>O</w:t>
                      </w:r>
                      <w:r w:rsidRPr="005E01F4">
                        <w:rPr>
                          <w:color w:val="1E3C87" w:themeColor="accent1"/>
                          <w:sz w:val="44"/>
                          <w:szCs w:val="44"/>
                          <w:lang w:val="sl-SI"/>
                        </w:rPr>
                        <w:t>brazec za vpis</w:t>
                      </w:r>
                      <w:r>
                        <w:rPr>
                          <w:color w:val="1E3C87" w:themeColor="accent1"/>
                          <w:sz w:val="44"/>
                          <w:szCs w:val="44"/>
                          <w:lang w:val="sl-SI"/>
                        </w:rPr>
                        <w:t xml:space="preserve"> in izjava za obdelavo osebnih podatkov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67B9">
        <w:rPr>
          <w:noProof/>
          <w:lang w:eastAsia="it-IT"/>
        </w:rPr>
        <w:drawing>
          <wp:anchor distT="0" distB="0" distL="114300" distR="114300" simplePos="0" relativeHeight="251658244" behindDoc="0" locked="0" layoutInCell="1" allowOverlap="1" wp14:anchorId="5EEE5EE4" wp14:editId="79BB44E4">
            <wp:simplePos x="0" y="0"/>
            <wp:positionH relativeFrom="column">
              <wp:posOffset>-865405</wp:posOffset>
            </wp:positionH>
            <wp:positionV relativeFrom="paragraph">
              <wp:posOffset>4461510</wp:posOffset>
            </wp:positionV>
            <wp:extent cx="7924072" cy="5576777"/>
            <wp:effectExtent l="0" t="0" r="1270" b="0"/>
            <wp:wrapNone/>
            <wp:docPr id="1145812468" name="Immagine 1145812468" descr="Immagine che contiene Elementi grafici, Carattere, grafica, Policrom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812468" name="Immagine 7" descr="Immagine che contiene Elementi grafici, Carattere, grafica, Policromia&#10;&#10;Descrizione generata automaticament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072" cy="55767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7662">
        <w:br w:type="page"/>
      </w:r>
    </w:p>
    <w:p w14:paraId="27D61514" w14:textId="62CCF9AB" w:rsidR="001C67B9" w:rsidRPr="0040102F" w:rsidRDefault="005520C6" w:rsidP="005520C6">
      <w:pPr>
        <w:pStyle w:val="Titolo3"/>
        <w:rPr>
          <w:lang w:val="sl-SI"/>
        </w:rPr>
      </w:pPr>
      <w:r w:rsidRPr="0040102F">
        <w:rPr>
          <w:lang w:val="sl-SI"/>
        </w:rPr>
        <w:lastRenderedPageBreak/>
        <w:t>Obrazec za vpis</w:t>
      </w:r>
    </w:p>
    <w:p w14:paraId="6C92EE22" w14:textId="55389281" w:rsidR="005520C6" w:rsidRPr="005354A3" w:rsidRDefault="005520C6" w:rsidP="005520C6">
      <w:pPr>
        <w:spacing w:line="360" w:lineRule="auto"/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</w:pPr>
      <w:r w:rsidRPr="005354A3">
        <w:rPr>
          <w:szCs w:val="22"/>
          <w:lang w:val="sl-SI"/>
        </w:rPr>
        <w:t>Obrazec mora bi</w:t>
      </w:r>
      <w:r w:rsidR="00725665" w:rsidRPr="005354A3">
        <w:rPr>
          <w:szCs w:val="22"/>
          <w:lang w:val="sl-SI"/>
        </w:rPr>
        <w:t>t</w:t>
      </w:r>
      <w:r w:rsidRPr="005354A3">
        <w:rPr>
          <w:szCs w:val="22"/>
          <w:lang w:val="sl-SI"/>
        </w:rPr>
        <w:t>i izpolnjen v celoti in poslan preko elektronske poš</w:t>
      </w:r>
      <w:r w:rsidR="001E68F5" w:rsidRPr="005354A3">
        <w:rPr>
          <w:szCs w:val="22"/>
          <w:lang w:val="sl-SI"/>
        </w:rPr>
        <w:t>t</w:t>
      </w:r>
      <w:r w:rsidRPr="005354A3">
        <w:rPr>
          <w:szCs w:val="22"/>
          <w:lang w:val="sl-SI"/>
        </w:rPr>
        <w:t xml:space="preserve">e na naslov </w:t>
      </w:r>
      <w:hyperlink r:id="rId17" w:history="1">
        <w:r w:rsidRPr="00D022BA">
          <w:rPr>
            <w:rStyle w:val="Collegamentoipertestuale"/>
            <w:rFonts w:eastAsia="Times New Roman" w:cs="Open Sans"/>
            <w:szCs w:val="22"/>
            <w:lang w:val="sl-SI" w:eastAsia="it-IT"/>
          </w:rPr>
          <w:t>info.itaslo@regione.fvg</w:t>
        </w:r>
      </w:hyperlink>
      <w:r w:rsidR="006A3CB1">
        <w:rPr>
          <w:rStyle w:val="Collegamentoipertestuale"/>
          <w:rFonts w:eastAsia="Times New Roman" w:cs="Open Sans"/>
          <w:szCs w:val="22"/>
          <w:lang w:val="sl-SI" w:eastAsia="it-IT"/>
        </w:rPr>
        <w:t>.it</w:t>
      </w:r>
      <w:r w:rsidRPr="00D022BA">
        <w:rPr>
          <w:rStyle w:val="Collegamentoipertestuale"/>
          <w:rFonts w:eastAsia="Times New Roman" w:cs="Open Sans"/>
          <w:szCs w:val="22"/>
          <w:u w:val="none"/>
          <w:lang w:val="sl-SI" w:eastAsia="it-IT"/>
        </w:rPr>
        <w:t xml:space="preserve"> </w:t>
      </w:r>
      <w:r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 xml:space="preserve">najkasneje </w:t>
      </w:r>
      <w:r w:rsidRPr="005354A3">
        <w:rPr>
          <w:rStyle w:val="Collegamentoipertestuale"/>
          <w:rFonts w:eastAsia="Times New Roman" w:cs="Open Sans"/>
          <w:b/>
          <w:color w:val="404040" w:themeColor="text1" w:themeTint="BF"/>
          <w:szCs w:val="22"/>
          <w:u w:val="none"/>
          <w:lang w:val="sl-SI" w:eastAsia="it-IT"/>
        </w:rPr>
        <w:t xml:space="preserve">do </w:t>
      </w:r>
      <w:r w:rsidR="00D2490E">
        <w:rPr>
          <w:rStyle w:val="Collegamentoipertestuale"/>
          <w:rFonts w:eastAsia="Times New Roman" w:cs="Open Sans"/>
          <w:b/>
          <w:color w:val="404040" w:themeColor="text1" w:themeTint="BF"/>
          <w:szCs w:val="22"/>
          <w:u w:val="none"/>
          <w:lang w:val="sl-SI" w:eastAsia="it-IT"/>
        </w:rPr>
        <w:t>31. oktobra 2025</w:t>
      </w:r>
      <w:r w:rsidRPr="005354A3">
        <w:rPr>
          <w:rStyle w:val="Collegamentoipertestuale"/>
          <w:rFonts w:eastAsia="Times New Roman" w:cs="Open Sans"/>
          <w:b/>
          <w:color w:val="404040" w:themeColor="text1" w:themeTint="BF"/>
          <w:szCs w:val="22"/>
          <w:u w:val="none"/>
          <w:lang w:val="sl-SI" w:eastAsia="it-IT"/>
        </w:rPr>
        <w:t xml:space="preserve"> </w:t>
      </w:r>
      <w:r w:rsidR="00334187">
        <w:rPr>
          <w:rStyle w:val="Collegamentoipertestuale"/>
          <w:rFonts w:eastAsia="Times New Roman" w:cs="Open Sans"/>
          <w:b/>
          <w:color w:val="404040" w:themeColor="text1" w:themeTint="BF"/>
          <w:szCs w:val="22"/>
          <w:u w:val="none"/>
          <w:lang w:val="sl-SI" w:eastAsia="it-IT"/>
        </w:rPr>
        <w:t>do</w:t>
      </w:r>
      <w:r w:rsidRPr="005354A3">
        <w:rPr>
          <w:rStyle w:val="Collegamentoipertestuale"/>
          <w:rFonts w:eastAsia="Times New Roman" w:cs="Open Sans"/>
          <w:b/>
          <w:color w:val="404040" w:themeColor="text1" w:themeTint="BF"/>
          <w:szCs w:val="22"/>
          <w:u w:val="none"/>
          <w:lang w:val="sl-SI" w:eastAsia="it-IT"/>
        </w:rPr>
        <w:t xml:space="preserve"> 23.59 CET</w:t>
      </w:r>
      <w:r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 xml:space="preserve"> (kot določeno v </w:t>
      </w:r>
      <w:r w:rsidR="009E03B5"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>s</w:t>
      </w:r>
      <w:r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 xml:space="preserve">mernicah </w:t>
      </w:r>
      <w:r w:rsidR="009E03B5"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 xml:space="preserve">tekmovanja </w:t>
      </w:r>
      <w:r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 xml:space="preserve">v </w:t>
      </w:r>
      <w:r w:rsidR="00A07969"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 xml:space="preserve">razdelku </w:t>
      </w:r>
      <w:r w:rsidR="00366EF5"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>4</w:t>
      </w:r>
      <w:r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 xml:space="preserve">.1). Obrazec mora biti oddan skupaj s podpisanimi </w:t>
      </w:r>
      <w:r w:rsidR="00FF5673"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>izjavami</w:t>
      </w:r>
      <w:r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 xml:space="preserve"> za obdelavo osebnih podatkov vseh </w:t>
      </w:r>
      <w:r w:rsidR="00FF5673"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 xml:space="preserve">soudeleženih </w:t>
      </w:r>
      <w:r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>dijakov.</w:t>
      </w:r>
    </w:p>
    <w:p w14:paraId="63FADE9B" w14:textId="77F1193F" w:rsidR="005520C6" w:rsidRPr="0040102F" w:rsidRDefault="005520C6" w:rsidP="005520C6">
      <w:pPr>
        <w:spacing w:line="360" w:lineRule="auto"/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</w:pPr>
    </w:p>
    <w:p w14:paraId="3EAA23AE" w14:textId="4DEC311F" w:rsidR="005520C6" w:rsidRPr="0040102F" w:rsidRDefault="005520C6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Podpisani/a: ………………………………………………………………………………………………….…………………………………………,</w:t>
      </w:r>
      <w:r w:rsidR="00582D10">
        <w:rPr>
          <w:rFonts w:cs="Open Sans"/>
          <w:sz w:val="20"/>
          <w:szCs w:val="20"/>
          <w:lang w:val="sl-SI"/>
        </w:rPr>
        <w:t xml:space="preserve"> datum rojstva</w:t>
      </w:r>
      <w:r w:rsidRPr="0040102F">
        <w:rPr>
          <w:rFonts w:cs="Open Sans"/>
          <w:sz w:val="20"/>
          <w:szCs w:val="20"/>
          <w:lang w:val="sl-SI"/>
        </w:rPr>
        <w:t xml:space="preserve"> …………………………………………,</w:t>
      </w:r>
      <w:r w:rsidR="00582D10">
        <w:rPr>
          <w:rFonts w:cs="Open Sans"/>
          <w:sz w:val="20"/>
          <w:szCs w:val="20"/>
          <w:lang w:val="sl-SI"/>
        </w:rPr>
        <w:t xml:space="preserve"> kraj rojstva</w:t>
      </w:r>
      <w:r w:rsidRPr="0040102F">
        <w:rPr>
          <w:rFonts w:cs="Open Sans"/>
          <w:sz w:val="20"/>
          <w:szCs w:val="20"/>
          <w:lang w:val="sl-SI"/>
        </w:rPr>
        <w:t xml:space="preserve"> .....……………</w:t>
      </w:r>
      <w:r w:rsidR="00582D10">
        <w:rPr>
          <w:rFonts w:cs="Open Sans"/>
          <w:sz w:val="20"/>
          <w:szCs w:val="20"/>
          <w:lang w:val="sl-SI"/>
        </w:rPr>
        <w:t>………………………………….</w:t>
      </w:r>
      <w:r w:rsidRPr="0040102F">
        <w:rPr>
          <w:rFonts w:cs="Open Sans"/>
          <w:sz w:val="20"/>
          <w:szCs w:val="20"/>
          <w:lang w:val="sl-SI"/>
        </w:rPr>
        <w:t xml:space="preserve">……..………………, </w:t>
      </w:r>
    </w:p>
    <w:p w14:paraId="1F2B1613" w14:textId="7FDC3E43" w:rsidR="005520C6" w:rsidRPr="0040102F" w:rsidRDefault="005520C6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profesor</w:t>
      </w:r>
      <w:r w:rsidR="00CE42BA" w:rsidRPr="0040102F">
        <w:rPr>
          <w:rFonts w:cs="Open Sans"/>
          <w:sz w:val="20"/>
          <w:szCs w:val="20"/>
          <w:lang w:val="sl-SI"/>
        </w:rPr>
        <w:t>/</w:t>
      </w:r>
      <w:r w:rsidRPr="0040102F">
        <w:rPr>
          <w:rFonts w:cs="Open Sans"/>
          <w:sz w:val="20"/>
          <w:szCs w:val="20"/>
          <w:lang w:val="sl-SI"/>
        </w:rPr>
        <w:t>ica [PREDMET] …………………………………………..</w:t>
      </w:r>
      <w:r w:rsidR="00CE42BA" w:rsidRPr="0040102F">
        <w:rPr>
          <w:rFonts w:cs="Open Sans"/>
          <w:sz w:val="20"/>
          <w:szCs w:val="20"/>
          <w:lang w:val="sl-SI"/>
        </w:rPr>
        <w:t>…….</w:t>
      </w:r>
      <w:r w:rsidRPr="0040102F">
        <w:rPr>
          <w:rFonts w:cs="Open Sans"/>
          <w:sz w:val="20"/>
          <w:szCs w:val="20"/>
          <w:lang w:val="sl-SI"/>
        </w:rPr>
        <w:t>……………………..…</w:t>
      </w:r>
      <w:r w:rsidR="000B4864">
        <w:rPr>
          <w:rFonts w:cs="Open Sans"/>
          <w:sz w:val="20"/>
          <w:szCs w:val="20"/>
          <w:lang w:val="sl-SI"/>
        </w:rPr>
        <w:t>………………………………………..</w:t>
      </w:r>
      <w:r w:rsidRPr="0040102F">
        <w:rPr>
          <w:rFonts w:cs="Open Sans"/>
          <w:sz w:val="20"/>
          <w:szCs w:val="20"/>
          <w:lang w:val="sl-SI"/>
        </w:rPr>
        <w:t>…….</w:t>
      </w:r>
    </w:p>
    <w:p w14:paraId="2452630C" w14:textId="55DAD39E" w:rsidR="005520C6" w:rsidRPr="0040102F" w:rsidRDefault="005520C6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 xml:space="preserve">na šoli </w:t>
      </w:r>
      <w:r w:rsidR="002A4874">
        <w:rPr>
          <w:rFonts w:cs="Open Sans"/>
          <w:sz w:val="20"/>
          <w:szCs w:val="20"/>
          <w:lang w:val="sl-SI"/>
        </w:rPr>
        <w:t>(naziv šole)</w:t>
      </w:r>
      <w:r w:rsidRPr="0040102F">
        <w:rPr>
          <w:rFonts w:cs="Open Sans"/>
          <w:sz w:val="20"/>
          <w:szCs w:val="20"/>
          <w:lang w:val="sl-SI"/>
        </w:rPr>
        <w:t>…………………………………</w:t>
      </w:r>
      <w:r w:rsidR="002A4874">
        <w:rPr>
          <w:rFonts w:cs="Open Sans"/>
          <w:sz w:val="20"/>
          <w:szCs w:val="20"/>
          <w:lang w:val="sl-SI"/>
        </w:rPr>
        <w:t>..</w:t>
      </w:r>
      <w:r w:rsidRPr="0040102F">
        <w:rPr>
          <w:rFonts w:cs="Open Sans"/>
          <w:sz w:val="20"/>
          <w:szCs w:val="20"/>
          <w:lang w:val="sl-SI"/>
        </w:rPr>
        <w:t>.…………………………………………………………………..…………...................,</w:t>
      </w:r>
    </w:p>
    <w:p w14:paraId="73BD78D3" w14:textId="1129BF14" w:rsidR="005520C6" w:rsidRPr="0040102F" w:rsidRDefault="005520C6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naslov šole ……………..…………………………………………………………………………………………………..……………………….....,</w:t>
      </w:r>
    </w:p>
    <w:p w14:paraId="46D13787" w14:textId="13027972" w:rsidR="005520C6" w:rsidRPr="0040102F" w:rsidRDefault="005520C6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pokr</w:t>
      </w:r>
      <w:r w:rsidR="002E6541">
        <w:rPr>
          <w:rFonts w:cs="Open Sans"/>
          <w:sz w:val="20"/>
          <w:szCs w:val="20"/>
          <w:lang w:val="sl-SI"/>
        </w:rPr>
        <w:t>ajina</w:t>
      </w:r>
      <w:r w:rsidRPr="0040102F">
        <w:rPr>
          <w:rFonts w:cs="Open Sans"/>
          <w:sz w:val="20"/>
          <w:szCs w:val="20"/>
          <w:lang w:val="sl-SI"/>
        </w:rPr>
        <w:t>. ..…</w:t>
      </w:r>
      <w:r w:rsidR="003A6FF8">
        <w:rPr>
          <w:rFonts w:cs="Open Sans"/>
          <w:sz w:val="20"/>
          <w:szCs w:val="20"/>
          <w:lang w:val="sl-SI"/>
        </w:rPr>
        <w:t>….</w:t>
      </w:r>
      <w:r w:rsidRPr="0040102F">
        <w:rPr>
          <w:rFonts w:cs="Open Sans"/>
          <w:sz w:val="20"/>
          <w:szCs w:val="20"/>
          <w:lang w:val="sl-SI"/>
        </w:rPr>
        <w:t xml:space="preserve">………, </w:t>
      </w:r>
      <w:r w:rsidR="003A6FF8">
        <w:rPr>
          <w:rFonts w:cs="Open Sans"/>
          <w:sz w:val="20"/>
          <w:szCs w:val="20"/>
          <w:lang w:val="sl-SI"/>
        </w:rPr>
        <w:t>poštna številka</w:t>
      </w:r>
      <w:r w:rsidRPr="0040102F">
        <w:rPr>
          <w:rFonts w:cs="Open Sans"/>
          <w:sz w:val="20"/>
          <w:szCs w:val="20"/>
          <w:lang w:val="sl-SI"/>
        </w:rPr>
        <w:t xml:space="preserve"> ………………</w:t>
      </w:r>
      <w:r w:rsidR="003A6FF8">
        <w:rPr>
          <w:rFonts w:cs="Open Sans"/>
          <w:sz w:val="20"/>
          <w:szCs w:val="20"/>
          <w:lang w:val="sl-SI"/>
        </w:rPr>
        <w:t>..</w:t>
      </w:r>
      <w:r w:rsidRPr="0040102F">
        <w:rPr>
          <w:rFonts w:cs="Open Sans"/>
          <w:sz w:val="20"/>
          <w:szCs w:val="20"/>
          <w:lang w:val="sl-SI"/>
        </w:rPr>
        <w:t xml:space="preserve">……, država </w:t>
      </w:r>
      <w:r w:rsidR="002E6541">
        <w:rPr>
          <w:rFonts w:cs="Open Sans"/>
          <w:sz w:val="20"/>
          <w:szCs w:val="20"/>
          <w:lang w:val="sl-SI"/>
        </w:rPr>
        <w:t>..</w:t>
      </w:r>
      <w:r w:rsidRPr="0040102F">
        <w:rPr>
          <w:rFonts w:cs="Open Sans"/>
          <w:sz w:val="20"/>
          <w:szCs w:val="20"/>
          <w:lang w:val="sl-SI"/>
        </w:rPr>
        <w:t>…………………………………………………………..……,</w:t>
      </w:r>
    </w:p>
    <w:p w14:paraId="634C2011" w14:textId="0E964386" w:rsidR="005520C6" w:rsidRPr="0040102F" w:rsidRDefault="005520C6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naslov elektronske pošte profesorja …..……………………………………………………………………………………………..…….</w:t>
      </w:r>
    </w:p>
    <w:p w14:paraId="7A7706D6" w14:textId="362AE661" w:rsidR="005520C6" w:rsidRPr="0040102F" w:rsidRDefault="00F4379F" w:rsidP="005520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Izjavlja</w:t>
      </w:r>
      <w:r w:rsidR="00DE2A2B">
        <w:rPr>
          <w:rFonts w:cs="Open Sans"/>
          <w:sz w:val="20"/>
          <w:szCs w:val="20"/>
          <w:lang w:val="sl-SI"/>
        </w:rPr>
        <w:t>m</w:t>
      </w:r>
      <w:r w:rsidRPr="0040102F">
        <w:rPr>
          <w:rFonts w:cs="Open Sans"/>
          <w:sz w:val="20"/>
          <w:szCs w:val="20"/>
          <w:lang w:val="sl-SI"/>
        </w:rPr>
        <w:t>, da bodo ekipo sestavljali nasled</w:t>
      </w:r>
      <w:r w:rsidR="002E6541">
        <w:rPr>
          <w:rFonts w:cs="Open Sans"/>
          <w:sz w:val="20"/>
          <w:szCs w:val="20"/>
          <w:lang w:val="sl-SI"/>
        </w:rPr>
        <w:t>n</w:t>
      </w:r>
      <w:r w:rsidRPr="0040102F">
        <w:rPr>
          <w:rFonts w:cs="Open Sans"/>
          <w:sz w:val="20"/>
          <w:szCs w:val="20"/>
          <w:lang w:val="sl-SI"/>
        </w:rPr>
        <w:t xml:space="preserve">ji </w:t>
      </w:r>
      <w:r w:rsidR="002E6541">
        <w:rPr>
          <w:rFonts w:cs="Open Sans"/>
          <w:sz w:val="20"/>
          <w:szCs w:val="20"/>
          <w:lang w:val="sl-SI"/>
        </w:rPr>
        <w:t>dijaki</w:t>
      </w:r>
      <w:r w:rsidRPr="0040102F">
        <w:rPr>
          <w:rFonts w:cs="Open Sans"/>
          <w:sz w:val="20"/>
          <w:szCs w:val="20"/>
          <w:lang w:val="sl-SI"/>
        </w:rPr>
        <w:t>:</w:t>
      </w:r>
      <w:r w:rsidR="005520C6" w:rsidRPr="0040102F">
        <w:rPr>
          <w:rFonts w:cs="Open Sans"/>
          <w:sz w:val="20"/>
          <w:szCs w:val="20"/>
          <w:lang w:val="sl-SI"/>
        </w:rPr>
        <w:t xml:space="preserve"> </w:t>
      </w:r>
    </w:p>
    <w:p w14:paraId="434E37B4" w14:textId="58508985" w:rsidR="005520C6" w:rsidRPr="0040102F" w:rsidRDefault="005520C6" w:rsidP="005520C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[</w:t>
      </w:r>
      <w:r w:rsidR="00F4379F" w:rsidRPr="0040102F">
        <w:rPr>
          <w:rFonts w:cs="Open Sans"/>
          <w:sz w:val="20"/>
          <w:szCs w:val="20"/>
          <w:lang w:val="sl-SI"/>
        </w:rPr>
        <w:t>IME</w:t>
      </w:r>
      <w:r w:rsidRPr="0040102F">
        <w:rPr>
          <w:rFonts w:cs="Open Sans"/>
          <w:sz w:val="20"/>
          <w:szCs w:val="20"/>
          <w:lang w:val="sl-SI"/>
        </w:rPr>
        <w:t>]…………</w:t>
      </w:r>
      <w:r w:rsidR="00F4379F" w:rsidRPr="0040102F">
        <w:rPr>
          <w:rFonts w:cs="Open Sans"/>
          <w:sz w:val="20"/>
          <w:szCs w:val="20"/>
          <w:lang w:val="sl-SI"/>
        </w:rPr>
        <w:t>…..</w:t>
      </w:r>
      <w:r w:rsidRPr="0040102F">
        <w:rPr>
          <w:rFonts w:cs="Open Sans"/>
          <w:sz w:val="20"/>
          <w:szCs w:val="20"/>
          <w:lang w:val="sl-SI"/>
        </w:rPr>
        <w:t>………………</w:t>
      </w:r>
      <w:r w:rsidR="00F4379F" w:rsidRPr="0040102F">
        <w:rPr>
          <w:rFonts w:cs="Open Sans"/>
          <w:sz w:val="20"/>
          <w:szCs w:val="20"/>
          <w:lang w:val="sl-SI"/>
        </w:rPr>
        <w:t>.</w:t>
      </w:r>
      <w:r w:rsidR="0020463B" w:rsidRPr="0040102F">
        <w:rPr>
          <w:rFonts w:cs="Open Sans"/>
          <w:sz w:val="20"/>
          <w:szCs w:val="20"/>
          <w:lang w:val="sl-SI"/>
        </w:rPr>
        <w:t>.</w:t>
      </w:r>
      <w:r w:rsidR="00F4379F" w:rsidRPr="0040102F">
        <w:rPr>
          <w:rFonts w:cs="Open Sans"/>
          <w:sz w:val="20"/>
          <w:szCs w:val="20"/>
          <w:lang w:val="sl-SI"/>
        </w:rPr>
        <w:t>.</w:t>
      </w:r>
      <w:r w:rsidRPr="0040102F">
        <w:rPr>
          <w:rFonts w:cs="Open Sans"/>
          <w:sz w:val="20"/>
          <w:szCs w:val="20"/>
          <w:lang w:val="sl-SI"/>
        </w:rPr>
        <w:t>……[</w:t>
      </w:r>
      <w:r w:rsidR="00F4379F" w:rsidRPr="0040102F">
        <w:rPr>
          <w:rFonts w:cs="Open Sans"/>
          <w:sz w:val="20"/>
          <w:szCs w:val="20"/>
          <w:lang w:val="sl-SI"/>
        </w:rPr>
        <w:t>PRIIMEK</w:t>
      </w:r>
      <w:r w:rsidRPr="0040102F">
        <w:rPr>
          <w:rFonts w:cs="Open Sans"/>
          <w:sz w:val="20"/>
          <w:szCs w:val="20"/>
          <w:lang w:val="sl-SI"/>
        </w:rPr>
        <w:t xml:space="preserve">]……………………………………………, </w:t>
      </w:r>
      <w:r w:rsidR="00D2490E">
        <w:rPr>
          <w:rFonts w:cs="Open Sans"/>
          <w:sz w:val="20"/>
          <w:szCs w:val="20"/>
          <w:lang w:val="sl-SI"/>
        </w:rPr>
        <w:t>razred</w:t>
      </w:r>
      <w:r w:rsidR="00547405" w:rsidRPr="0040102F">
        <w:rPr>
          <w:rFonts w:cs="Open Sans"/>
          <w:sz w:val="20"/>
          <w:szCs w:val="20"/>
          <w:lang w:val="sl-SI"/>
        </w:rPr>
        <w:t xml:space="preserve"> </w:t>
      </w:r>
      <w:r w:rsidRPr="0040102F">
        <w:rPr>
          <w:rFonts w:cs="Open Sans"/>
          <w:sz w:val="20"/>
          <w:szCs w:val="20"/>
          <w:lang w:val="sl-SI"/>
        </w:rPr>
        <w:t>……………………</w:t>
      </w:r>
      <w:r w:rsidR="00B357CB">
        <w:rPr>
          <w:rFonts w:cs="Open Sans"/>
          <w:sz w:val="20"/>
          <w:szCs w:val="20"/>
          <w:lang w:val="sl-SI"/>
        </w:rPr>
        <w:t>.</w:t>
      </w:r>
    </w:p>
    <w:p w14:paraId="2ABBC6E3" w14:textId="5A4FBEB1" w:rsidR="005520C6" w:rsidRPr="0040102F" w:rsidRDefault="005520C6" w:rsidP="005520C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[</w:t>
      </w:r>
      <w:r w:rsidR="00F4379F" w:rsidRPr="0040102F">
        <w:rPr>
          <w:rFonts w:cs="Open Sans"/>
          <w:sz w:val="20"/>
          <w:szCs w:val="20"/>
          <w:lang w:val="sl-SI"/>
        </w:rPr>
        <w:t>IME</w:t>
      </w:r>
      <w:r w:rsidRPr="0040102F">
        <w:rPr>
          <w:rFonts w:cs="Open Sans"/>
          <w:sz w:val="20"/>
          <w:szCs w:val="20"/>
          <w:lang w:val="sl-SI"/>
        </w:rPr>
        <w:t>]………………</w:t>
      </w:r>
      <w:r w:rsidR="00F4379F" w:rsidRPr="0040102F">
        <w:rPr>
          <w:rFonts w:cs="Open Sans"/>
          <w:sz w:val="20"/>
          <w:szCs w:val="20"/>
          <w:lang w:val="sl-SI"/>
        </w:rPr>
        <w:t>…..</w:t>
      </w:r>
      <w:r w:rsidRPr="0040102F">
        <w:rPr>
          <w:rFonts w:cs="Open Sans"/>
          <w:sz w:val="20"/>
          <w:szCs w:val="20"/>
          <w:lang w:val="sl-SI"/>
        </w:rPr>
        <w:t>……………</w:t>
      </w:r>
      <w:r w:rsidR="0020463B" w:rsidRPr="0040102F">
        <w:rPr>
          <w:rFonts w:cs="Open Sans"/>
          <w:sz w:val="20"/>
          <w:szCs w:val="20"/>
          <w:lang w:val="sl-SI"/>
        </w:rPr>
        <w:t>.</w:t>
      </w:r>
      <w:r w:rsidR="00F4379F" w:rsidRPr="0040102F">
        <w:rPr>
          <w:rFonts w:cs="Open Sans"/>
          <w:sz w:val="20"/>
          <w:szCs w:val="20"/>
          <w:lang w:val="sl-SI"/>
        </w:rPr>
        <w:t>..</w:t>
      </w:r>
      <w:r w:rsidRPr="0040102F">
        <w:rPr>
          <w:rFonts w:cs="Open Sans"/>
          <w:sz w:val="20"/>
          <w:szCs w:val="20"/>
          <w:lang w:val="sl-SI"/>
        </w:rPr>
        <w:t>…[</w:t>
      </w:r>
      <w:r w:rsidR="00F4379F" w:rsidRPr="0040102F">
        <w:rPr>
          <w:rFonts w:cs="Open Sans"/>
          <w:sz w:val="20"/>
          <w:szCs w:val="20"/>
          <w:lang w:val="sl-SI"/>
        </w:rPr>
        <w:t>PRIIMEK</w:t>
      </w:r>
      <w:r w:rsidRPr="0040102F">
        <w:rPr>
          <w:rFonts w:cs="Open Sans"/>
          <w:sz w:val="20"/>
          <w:szCs w:val="20"/>
          <w:lang w:val="sl-SI"/>
        </w:rPr>
        <w:t>]……………………………………………</w:t>
      </w:r>
      <w:r w:rsidR="00C4128D" w:rsidRPr="0040102F">
        <w:rPr>
          <w:rFonts w:cs="Open Sans"/>
          <w:sz w:val="20"/>
          <w:szCs w:val="20"/>
          <w:lang w:val="sl-SI"/>
        </w:rPr>
        <w:t xml:space="preserve">, </w:t>
      </w:r>
      <w:r w:rsidR="00D2490E">
        <w:rPr>
          <w:rFonts w:cs="Open Sans"/>
          <w:sz w:val="20"/>
          <w:szCs w:val="20"/>
          <w:lang w:val="sl-SI"/>
        </w:rPr>
        <w:t>razred</w:t>
      </w:r>
      <w:r w:rsidR="00452CAF" w:rsidRPr="0040102F">
        <w:rPr>
          <w:rFonts w:cs="Open Sans"/>
          <w:sz w:val="20"/>
          <w:szCs w:val="20"/>
          <w:lang w:val="sl-SI"/>
        </w:rPr>
        <w:t xml:space="preserve"> </w:t>
      </w:r>
      <w:r w:rsidRPr="0040102F">
        <w:rPr>
          <w:rFonts w:cs="Open Sans"/>
          <w:sz w:val="20"/>
          <w:szCs w:val="20"/>
          <w:lang w:val="sl-SI"/>
        </w:rPr>
        <w:t>……………………</w:t>
      </w:r>
      <w:r w:rsidR="00B357CB">
        <w:rPr>
          <w:rFonts w:cs="Open Sans"/>
          <w:sz w:val="20"/>
          <w:szCs w:val="20"/>
          <w:lang w:val="sl-SI"/>
        </w:rPr>
        <w:t>.</w:t>
      </w:r>
    </w:p>
    <w:p w14:paraId="00C9CBC9" w14:textId="040B9727" w:rsidR="005520C6" w:rsidRPr="0040102F" w:rsidRDefault="005520C6" w:rsidP="005520C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[</w:t>
      </w:r>
      <w:r w:rsidR="00F4379F" w:rsidRPr="0040102F">
        <w:rPr>
          <w:rFonts w:cs="Open Sans"/>
          <w:sz w:val="20"/>
          <w:szCs w:val="20"/>
          <w:lang w:val="sl-SI"/>
        </w:rPr>
        <w:t>IME</w:t>
      </w:r>
      <w:r w:rsidRPr="0040102F">
        <w:rPr>
          <w:rFonts w:cs="Open Sans"/>
          <w:sz w:val="20"/>
          <w:szCs w:val="20"/>
          <w:lang w:val="sl-SI"/>
        </w:rPr>
        <w:t>]……………………</w:t>
      </w:r>
      <w:r w:rsidR="00F4379F" w:rsidRPr="0040102F">
        <w:rPr>
          <w:rFonts w:cs="Open Sans"/>
          <w:sz w:val="20"/>
          <w:szCs w:val="20"/>
          <w:lang w:val="sl-SI"/>
        </w:rPr>
        <w:t>…..</w:t>
      </w:r>
      <w:r w:rsidRPr="0040102F">
        <w:rPr>
          <w:rFonts w:cs="Open Sans"/>
          <w:sz w:val="20"/>
          <w:szCs w:val="20"/>
          <w:lang w:val="sl-SI"/>
        </w:rPr>
        <w:t>……</w:t>
      </w:r>
      <w:r w:rsidR="0020463B" w:rsidRPr="0040102F">
        <w:rPr>
          <w:rFonts w:cs="Open Sans"/>
          <w:sz w:val="20"/>
          <w:szCs w:val="20"/>
          <w:lang w:val="sl-SI"/>
        </w:rPr>
        <w:t>.</w:t>
      </w:r>
      <w:r w:rsidR="00F4379F" w:rsidRPr="0040102F">
        <w:rPr>
          <w:rFonts w:cs="Open Sans"/>
          <w:sz w:val="20"/>
          <w:szCs w:val="20"/>
          <w:lang w:val="sl-SI"/>
        </w:rPr>
        <w:t>..</w:t>
      </w:r>
      <w:r w:rsidRPr="0040102F">
        <w:rPr>
          <w:rFonts w:cs="Open Sans"/>
          <w:sz w:val="20"/>
          <w:szCs w:val="20"/>
          <w:lang w:val="sl-SI"/>
        </w:rPr>
        <w:t>……[</w:t>
      </w:r>
      <w:r w:rsidR="00F4379F" w:rsidRPr="0040102F">
        <w:rPr>
          <w:rFonts w:cs="Open Sans"/>
          <w:sz w:val="20"/>
          <w:szCs w:val="20"/>
          <w:lang w:val="sl-SI"/>
        </w:rPr>
        <w:t>PRIIMEK</w:t>
      </w:r>
      <w:r w:rsidRPr="0040102F">
        <w:rPr>
          <w:rFonts w:cs="Open Sans"/>
          <w:sz w:val="20"/>
          <w:szCs w:val="20"/>
          <w:lang w:val="sl-SI"/>
        </w:rPr>
        <w:t>]……………………………………………</w:t>
      </w:r>
      <w:r w:rsidR="00C4128D" w:rsidRPr="0040102F">
        <w:rPr>
          <w:rFonts w:cs="Open Sans"/>
          <w:sz w:val="20"/>
          <w:szCs w:val="20"/>
          <w:lang w:val="sl-SI"/>
        </w:rPr>
        <w:t xml:space="preserve">, </w:t>
      </w:r>
      <w:r w:rsidR="00D2490E">
        <w:rPr>
          <w:rFonts w:cs="Open Sans"/>
          <w:sz w:val="20"/>
          <w:szCs w:val="20"/>
          <w:lang w:val="sl-SI"/>
        </w:rPr>
        <w:t>razred</w:t>
      </w:r>
      <w:r w:rsidR="00452CAF" w:rsidRPr="0040102F">
        <w:rPr>
          <w:rFonts w:cs="Open Sans"/>
          <w:sz w:val="20"/>
          <w:szCs w:val="20"/>
          <w:lang w:val="sl-SI"/>
        </w:rPr>
        <w:t xml:space="preserve"> </w:t>
      </w:r>
      <w:r w:rsidRPr="0040102F">
        <w:rPr>
          <w:rFonts w:cs="Open Sans"/>
          <w:sz w:val="20"/>
          <w:szCs w:val="20"/>
          <w:lang w:val="sl-SI"/>
        </w:rPr>
        <w:t>……………………</w:t>
      </w:r>
      <w:r w:rsidR="00B357CB">
        <w:rPr>
          <w:rFonts w:cs="Open Sans"/>
          <w:sz w:val="20"/>
          <w:szCs w:val="20"/>
          <w:lang w:val="sl-SI"/>
        </w:rPr>
        <w:t>.</w:t>
      </w:r>
    </w:p>
    <w:p w14:paraId="589B7EE9" w14:textId="0E0DC9EA" w:rsidR="005520C6" w:rsidRPr="0040102F" w:rsidRDefault="005520C6" w:rsidP="005520C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[</w:t>
      </w:r>
      <w:r w:rsidR="00F4379F" w:rsidRPr="0040102F">
        <w:rPr>
          <w:rFonts w:cs="Open Sans"/>
          <w:sz w:val="20"/>
          <w:szCs w:val="20"/>
          <w:lang w:val="sl-SI"/>
        </w:rPr>
        <w:t>IME</w:t>
      </w:r>
      <w:r w:rsidRPr="0040102F">
        <w:rPr>
          <w:rFonts w:cs="Open Sans"/>
          <w:sz w:val="20"/>
          <w:szCs w:val="20"/>
          <w:lang w:val="sl-SI"/>
        </w:rPr>
        <w:t>]…………………………</w:t>
      </w:r>
      <w:r w:rsidR="00F4379F" w:rsidRPr="0040102F">
        <w:rPr>
          <w:rFonts w:cs="Open Sans"/>
          <w:sz w:val="20"/>
          <w:szCs w:val="20"/>
          <w:lang w:val="sl-SI"/>
        </w:rPr>
        <w:t>…</w:t>
      </w:r>
      <w:r w:rsidR="0020463B" w:rsidRPr="0040102F">
        <w:rPr>
          <w:rFonts w:cs="Open Sans"/>
          <w:sz w:val="20"/>
          <w:szCs w:val="20"/>
          <w:lang w:val="sl-SI"/>
        </w:rPr>
        <w:t>…</w:t>
      </w:r>
      <w:r w:rsidRPr="0040102F">
        <w:rPr>
          <w:rFonts w:cs="Open Sans"/>
          <w:sz w:val="20"/>
          <w:szCs w:val="20"/>
          <w:lang w:val="sl-SI"/>
        </w:rPr>
        <w:t>…</w:t>
      </w:r>
      <w:r w:rsidR="00F4379F" w:rsidRPr="0040102F">
        <w:rPr>
          <w:rFonts w:cs="Open Sans"/>
          <w:sz w:val="20"/>
          <w:szCs w:val="20"/>
          <w:lang w:val="sl-SI"/>
        </w:rPr>
        <w:t>..</w:t>
      </w:r>
      <w:r w:rsidRPr="0040102F">
        <w:rPr>
          <w:rFonts w:cs="Open Sans"/>
          <w:sz w:val="20"/>
          <w:szCs w:val="20"/>
          <w:lang w:val="sl-SI"/>
        </w:rPr>
        <w:t>…[</w:t>
      </w:r>
      <w:r w:rsidR="00F4379F" w:rsidRPr="0040102F">
        <w:rPr>
          <w:rFonts w:cs="Open Sans"/>
          <w:sz w:val="20"/>
          <w:szCs w:val="20"/>
          <w:lang w:val="sl-SI"/>
        </w:rPr>
        <w:t>PRIIMEK</w:t>
      </w:r>
      <w:r w:rsidRPr="0040102F">
        <w:rPr>
          <w:rFonts w:cs="Open Sans"/>
          <w:sz w:val="20"/>
          <w:szCs w:val="20"/>
          <w:lang w:val="sl-SI"/>
        </w:rPr>
        <w:t>]……………………………………………</w:t>
      </w:r>
      <w:r w:rsidR="00C4128D" w:rsidRPr="0040102F">
        <w:rPr>
          <w:rFonts w:cs="Open Sans"/>
          <w:sz w:val="20"/>
          <w:szCs w:val="20"/>
          <w:lang w:val="sl-SI"/>
        </w:rPr>
        <w:t xml:space="preserve">, </w:t>
      </w:r>
      <w:r w:rsidR="00D2490E">
        <w:rPr>
          <w:rFonts w:cs="Open Sans"/>
          <w:sz w:val="20"/>
          <w:szCs w:val="20"/>
          <w:lang w:val="sl-SI"/>
        </w:rPr>
        <w:t>razred</w:t>
      </w:r>
      <w:r w:rsidR="00452CAF" w:rsidRPr="0040102F">
        <w:rPr>
          <w:rFonts w:cs="Open Sans"/>
          <w:sz w:val="20"/>
          <w:szCs w:val="20"/>
          <w:lang w:val="sl-SI"/>
        </w:rPr>
        <w:t xml:space="preserve"> </w:t>
      </w:r>
      <w:r w:rsidRPr="0040102F">
        <w:rPr>
          <w:rFonts w:cs="Open Sans"/>
          <w:sz w:val="20"/>
          <w:szCs w:val="20"/>
          <w:lang w:val="sl-SI"/>
        </w:rPr>
        <w:t>……………………</w:t>
      </w:r>
      <w:r w:rsidR="00B357CB">
        <w:rPr>
          <w:rFonts w:cs="Open Sans"/>
          <w:sz w:val="20"/>
          <w:szCs w:val="20"/>
          <w:lang w:val="sl-SI"/>
        </w:rPr>
        <w:t>.</w:t>
      </w:r>
    </w:p>
    <w:p w14:paraId="6060A6E2" w14:textId="727B6884" w:rsidR="005520C6" w:rsidRPr="0040102F" w:rsidRDefault="005520C6" w:rsidP="005520C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[</w:t>
      </w:r>
      <w:r w:rsidR="00F4379F" w:rsidRPr="0040102F">
        <w:rPr>
          <w:rFonts w:cs="Open Sans"/>
          <w:sz w:val="20"/>
          <w:szCs w:val="20"/>
          <w:lang w:val="sl-SI"/>
        </w:rPr>
        <w:t>IME</w:t>
      </w:r>
      <w:r w:rsidRPr="0040102F">
        <w:rPr>
          <w:rFonts w:cs="Open Sans"/>
          <w:sz w:val="20"/>
          <w:szCs w:val="20"/>
          <w:lang w:val="sl-SI"/>
        </w:rPr>
        <w:t>]………………………………</w:t>
      </w:r>
      <w:r w:rsidR="0020463B" w:rsidRPr="0040102F">
        <w:rPr>
          <w:rFonts w:cs="Open Sans"/>
          <w:sz w:val="20"/>
          <w:szCs w:val="20"/>
          <w:lang w:val="sl-SI"/>
        </w:rPr>
        <w:t>.</w:t>
      </w:r>
      <w:r w:rsidR="00F4379F" w:rsidRPr="0040102F">
        <w:rPr>
          <w:rFonts w:cs="Open Sans"/>
          <w:sz w:val="20"/>
          <w:szCs w:val="20"/>
          <w:lang w:val="sl-SI"/>
        </w:rPr>
        <w:t>..…..</w:t>
      </w:r>
      <w:r w:rsidRPr="0040102F">
        <w:rPr>
          <w:rFonts w:cs="Open Sans"/>
          <w:sz w:val="20"/>
          <w:szCs w:val="20"/>
          <w:lang w:val="sl-SI"/>
        </w:rPr>
        <w:t>[</w:t>
      </w:r>
      <w:r w:rsidR="00F4379F" w:rsidRPr="0040102F">
        <w:rPr>
          <w:rFonts w:cs="Open Sans"/>
          <w:sz w:val="20"/>
          <w:szCs w:val="20"/>
          <w:lang w:val="sl-SI"/>
        </w:rPr>
        <w:t>PRIIMEK</w:t>
      </w:r>
      <w:r w:rsidRPr="0040102F">
        <w:rPr>
          <w:rFonts w:cs="Open Sans"/>
          <w:sz w:val="20"/>
          <w:szCs w:val="20"/>
          <w:lang w:val="sl-SI"/>
        </w:rPr>
        <w:t>]……………………………………………</w:t>
      </w:r>
      <w:r w:rsidR="00C4128D" w:rsidRPr="0040102F">
        <w:rPr>
          <w:rFonts w:cs="Open Sans"/>
          <w:sz w:val="20"/>
          <w:szCs w:val="20"/>
          <w:lang w:val="sl-SI"/>
        </w:rPr>
        <w:t xml:space="preserve">, </w:t>
      </w:r>
      <w:r w:rsidR="00D2490E">
        <w:rPr>
          <w:rFonts w:cs="Open Sans"/>
          <w:sz w:val="20"/>
          <w:szCs w:val="20"/>
          <w:lang w:val="sl-SI"/>
        </w:rPr>
        <w:t>razred</w:t>
      </w:r>
      <w:r w:rsidR="00452CAF" w:rsidRPr="0040102F">
        <w:rPr>
          <w:rFonts w:cs="Open Sans"/>
          <w:sz w:val="20"/>
          <w:szCs w:val="20"/>
          <w:lang w:val="sl-SI"/>
        </w:rPr>
        <w:t xml:space="preserve"> </w:t>
      </w:r>
      <w:r w:rsidRPr="0040102F">
        <w:rPr>
          <w:rFonts w:cs="Open Sans"/>
          <w:sz w:val="20"/>
          <w:szCs w:val="20"/>
          <w:lang w:val="sl-SI"/>
        </w:rPr>
        <w:t>……………………</w:t>
      </w:r>
      <w:r w:rsidR="00B357CB">
        <w:rPr>
          <w:rFonts w:cs="Open Sans"/>
          <w:sz w:val="20"/>
          <w:szCs w:val="20"/>
          <w:lang w:val="sl-SI"/>
        </w:rPr>
        <w:t>.</w:t>
      </w:r>
    </w:p>
    <w:p w14:paraId="76EF032A" w14:textId="0FB5A91C" w:rsidR="005520C6" w:rsidRPr="0040102F" w:rsidRDefault="005520C6" w:rsidP="005520C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[</w:t>
      </w:r>
      <w:r w:rsidR="00F4379F" w:rsidRPr="0040102F">
        <w:rPr>
          <w:rFonts w:cs="Open Sans"/>
          <w:sz w:val="20"/>
          <w:szCs w:val="20"/>
          <w:lang w:val="sl-SI"/>
        </w:rPr>
        <w:t>IME</w:t>
      </w:r>
      <w:r w:rsidRPr="0040102F">
        <w:rPr>
          <w:rFonts w:cs="Open Sans"/>
          <w:sz w:val="20"/>
          <w:szCs w:val="20"/>
          <w:lang w:val="sl-SI"/>
        </w:rPr>
        <w:t>]……………………………</w:t>
      </w:r>
      <w:r w:rsidR="0020463B" w:rsidRPr="0040102F">
        <w:rPr>
          <w:rFonts w:cs="Open Sans"/>
          <w:sz w:val="20"/>
          <w:szCs w:val="20"/>
          <w:lang w:val="sl-SI"/>
        </w:rPr>
        <w:t>.</w:t>
      </w:r>
      <w:r w:rsidR="00F4379F" w:rsidRPr="0040102F">
        <w:rPr>
          <w:rFonts w:cs="Open Sans"/>
          <w:sz w:val="20"/>
          <w:szCs w:val="20"/>
          <w:lang w:val="sl-SI"/>
        </w:rPr>
        <w:t>…….</w:t>
      </w:r>
      <w:r w:rsidRPr="0040102F">
        <w:rPr>
          <w:rFonts w:cs="Open Sans"/>
          <w:sz w:val="20"/>
          <w:szCs w:val="20"/>
          <w:lang w:val="sl-SI"/>
        </w:rPr>
        <w:t>…[</w:t>
      </w:r>
      <w:r w:rsidR="00F4379F" w:rsidRPr="0040102F">
        <w:rPr>
          <w:rFonts w:cs="Open Sans"/>
          <w:sz w:val="20"/>
          <w:szCs w:val="20"/>
          <w:lang w:val="sl-SI"/>
        </w:rPr>
        <w:t>PRIIMEK</w:t>
      </w:r>
      <w:r w:rsidRPr="0040102F">
        <w:rPr>
          <w:rFonts w:cs="Open Sans"/>
          <w:sz w:val="20"/>
          <w:szCs w:val="20"/>
          <w:lang w:val="sl-SI"/>
        </w:rPr>
        <w:t>]……………………………………………</w:t>
      </w:r>
      <w:r w:rsidR="00C4128D" w:rsidRPr="0040102F">
        <w:rPr>
          <w:rFonts w:cs="Open Sans"/>
          <w:sz w:val="20"/>
          <w:szCs w:val="20"/>
          <w:lang w:val="sl-SI"/>
        </w:rPr>
        <w:t xml:space="preserve">, </w:t>
      </w:r>
      <w:r w:rsidR="00D2490E">
        <w:rPr>
          <w:rFonts w:cs="Open Sans"/>
          <w:sz w:val="20"/>
          <w:szCs w:val="20"/>
          <w:lang w:val="sl-SI"/>
        </w:rPr>
        <w:t>razred</w:t>
      </w:r>
      <w:r w:rsidR="00452CAF" w:rsidRPr="0040102F">
        <w:rPr>
          <w:rFonts w:cs="Open Sans"/>
          <w:sz w:val="20"/>
          <w:szCs w:val="20"/>
          <w:lang w:val="sl-SI"/>
        </w:rPr>
        <w:t xml:space="preserve"> </w:t>
      </w:r>
      <w:r w:rsidRPr="0040102F">
        <w:rPr>
          <w:rFonts w:cs="Open Sans"/>
          <w:sz w:val="20"/>
          <w:szCs w:val="20"/>
          <w:lang w:val="sl-SI"/>
        </w:rPr>
        <w:t>……………………</w:t>
      </w:r>
      <w:r w:rsidR="00642D1C">
        <w:rPr>
          <w:rFonts w:cs="Open Sans"/>
          <w:sz w:val="20"/>
          <w:szCs w:val="20"/>
          <w:lang w:val="sl-SI"/>
        </w:rPr>
        <w:t>.</w:t>
      </w:r>
    </w:p>
    <w:p w14:paraId="0C72FF4D" w14:textId="7A580744" w:rsidR="00C4128D" w:rsidRPr="0040102F" w:rsidRDefault="00C4128D" w:rsidP="005520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Z vpisom sprejme</w:t>
      </w:r>
      <w:r w:rsidR="00A41E98">
        <w:rPr>
          <w:rFonts w:cs="Open Sans"/>
          <w:sz w:val="20"/>
          <w:szCs w:val="20"/>
          <w:lang w:val="sl-SI"/>
        </w:rPr>
        <w:t>m</w:t>
      </w:r>
      <w:r w:rsidRPr="0040102F">
        <w:rPr>
          <w:rFonts w:cs="Open Sans"/>
          <w:sz w:val="20"/>
          <w:szCs w:val="20"/>
          <w:lang w:val="sl-SI"/>
        </w:rPr>
        <w:t xml:space="preserve"> pogoje tekmovanja, </w:t>
      </w:r>
      <w:r w:rsidR="00C60C93" w:rsidRPr="0040102F">
        <w:rPr>
          <w:rFonts w:cs="Open Sans"/>
          <w:sz w:val="20"/>
          <w:szCs w:val="20"/>
          <w:lang w:val="sl-SI"/>
        </w:rPr>
        <w:t>predvidene dejavnosti</w:t>
      </w:r>
      <w:r w:rsidRPr="0040102F">
        <w:rPr>
          <w:rFonts w:cs="Open Sans"/>
          <w:sz w:val="20"/>
          <w:szCs w:val="20"/>
          <w:lang w:val="sl-SI"/>
        </w:rPr>
        <w:t xml:space="preserve"> (navedene v </w:t>
      </w:r>
      <w:r w:rsidR="009E03B5">
        <w:rPr>
          <w:rFonts w:cs="Open Sans"/>
          <w:sz w:val="20"/>
          <w:szCs w:val="20"/>
          <w:lang w:val="sl-SI"/>
        </w:rPr>
        <w:t>s</w:t>
      </w:r>
      <w:r w:rsidRPr="0040102F">
        <w:rPr>
          <w:rFonts w:cs="Open Sans"/>
          <w:sz w:val="20"/>
          <w:szCs w:val="20"/>
          <w:lang w:val="sl-SI"/>
        </w:rPr>
        <w:t>mernicah tekmo</w:t>
      </w:r>
      <w:r w:rsidR="00C60C93" w:rsidRPr="0040102F">
        <w:rPr>
          <w:rFonts w:cs="Open Sans"/>
          <w:sz w:val="20"/>
          <w:szCs w:val="20"/>
          <w:lang w:val="sl-SI"/>
        </w:rPr>
        <w:t>vanja) in objavo</w:t>
      </w:r>
      <w:r w:rsidRPr="0040102F">
        <w:rPr>
          <w:rFonts w:cs="Open Sans"/>
          <w:sz w:val="20"/>
          <w:szCs w:val="20"/>
          <w:lang w:val="sl-SI"/>
        </w:rPr>
        <w:t xml:space="preserve"> prispevkov dijakov (</w:t>
      </w:r>
      <w:r w:rsidR="004723FA">
        <w:rPr>
          <w:rFonts w:cs="Open Sans"/>
          <w:sz w:val="20"/>
          <w:szCs w:val="20"/>
          <w:lang w:val="sl-SI"/>
        </w:rPr>
        <w:t>razdelk</w:t>
      </w:r>
      <w:r w:rsidR="00642D1C">
        <w:rPr>
          <w:rFonts w:cs="Open Sans"/>
          <w:sz w:val="20"/>
          <w:szCs w:val="20"/>
          <w:lang w:val="sl-SI"/>
        </w:rPr>
        <w:t>a 7 in</w:t>
      </w:r>
      <w:r w:rsidR="004723FA" w:rsidRPr="0040102F">
        <w:rPr>
          <w:rFonts w:cs="Open Sans"/>
          <w:sz w:val="20"/>
          <w:szCs w:val="20"/>
          <w:lang w:val="sl-SI"/>
        </w:rPr>
        <w:t xml:space="preserve"> </w:t>
      </w:r>
      <w:r w:rsidRPr="0040102F">
        <w:rPr>
          <w:rFonts w:cs="Open Sans"/>
          <w:sz w:val="20"/>
          <w:szCs w:val="20"/>
          <w:lang w:val="sl-SI"/>
        </w:rPr>
        <w:t>8</w:t>
      </w:r>
      <w:r w:rsidR="009E03B5">
        <w:rPr>
          <w:rFonts w:cs="Open Sans"/>
          <w:sz w:val="20"/>
          <w:szCs w:val="20"/>
          <w:lang w:val="sl-SI"/>
        </w:rPr>
        <w:t xml:space="preserve"> smernic tekmovanja</w:t>
      </w:r>
      <w:r w:rsidRPr="0040102F">
        <w:rPr>
          <w:rFonts w:cs="Open Sans"/>
          <w:sz w:val="20"/>
          <w:szCs w:val="20"/>
          <w:lang w:val="sl-SI"/>
        </w:rPr>
        <w:t>)</w:t>
      </w:r>
      <w:r w:rsidR="003A6FF8">
        <w:rPr>
          <w:rFonts w:cs="Open Sans"/>
          <w:sz w:val="20"/>
          <w:szCs w:val="20"/>
          <w:lang w:val="sl-SI"/>
        </w:rPr>
        <w:t>.</w:t>
      </w:r>
    </w:p>
    <w:p w14:paraId="77ED76F5" w14:textId="491F50B6" w:rsidR="00C4128D" w:rsidRPr="0040102F" w:rsidRDefault="00C4128D" w:rsidP="005520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Potrjuje</w:t>
      </w:r>
      <w:r w:rsidR="00A41E98">
        <w:rPr>
          <w:rFonts w:cs="Open Sans"/>
          <w:sz w:val="20"/>
          <w:szCs w:val="20"/>
          <w:lang w:val="sl-SI"/>
        </w:rPr>
        <w:t>m</w:t>
      </w:r>
      <w:r w:rsidRPr="0040102F">
        <w:rPr>
          <w:rFonts w:cs="Open Sans"/>
          <w:sz w:val="20"/>
          <w:szCs w:val="20"/>
          <w:lang w:val="sl-SI"/>
        </w:rPr>
        <w:t xml:space="preserve">, da </w:t>
      </w:r>
      <w:r w:rsidR="00C60C93" w:rsidRPr="0040102F">
        <w:rPr>
          <w:rFonts w:cs="Open Sans"/>
          <w:sz w:val="20"/>
          <w:szCs w:val="20"/>
          <w:lang w:val="sl-SI"/>
        </w:rPr>
        <w:t xml:space="preserve">vpisani dijaki obiskujejo </w:t>
      </w:r>
      <w:r w:rsidR="004723FA">
        <w:rPr>
          <w:rFonts w:cs="Open Sans"/>
          <w:sz w:val="20"/>
          <w:szCs w:val="20"/>
          <w:lang w:val="sl-SI"/>
        </w:rPr>
        <w:t>letnik</w:t>
      </w:r>
      <w:r w:rsidR="0014463A">
        <w:rPr>
          <w:rFonts w:cs="Open Sans"/>
          <w:sz w:val="20"/>
          <w:szCs w:val="20"/>
          <w:lang w:val="sl-SI"/>
        </w:rPr>
        <w:t>e</w:t>
      </w:r>
      <w:r w:rsidRPr="0040102F">
        <w:rPr>
          <w:rFonts w:cs="Open Sans"/>
          <w:sz w:val="20"/>
          <w:szCs w:val="20"/>
          <w:lang w:val="sl-SI"/>
        </w:rPr>
        <w:t xml:space="preserve">, </w:t>
      </w:r>
      <w:r w:rsidR="004723FA">
        <w:rPr>
          <w:rFonts w:cs="Open Sans"/>
          <w:sz w:val="20"/>
          <w:szCs w:val="20"/>
          <w:lang w:val="sl-SI"/>
        </w:rPr>
        <w:t xml:space="preserve">katerim je </w:t>
      </w:r>
      <w:r w:rsidR="00582D10">
        <w:rPr>
          <w:rFonts w:cs="Open Sans"/>
          <w:sz w:val="20"/>
          <w:szCs w:val="20"/>
          <w:lang w:val="sl-SI"/>
        </w:rPr>
        <w:t>tekmovanje</w:t>
      </w:r>
      <w:r w:rsidR="004723FA">
        <w:rPr>
          <w:rFonts w:cs="Open Sans"/>
          <w:sz w:val="20"/>
          <w:szCs w:val="20"/>
          <w:lang w:val="sl-SI"/>
        </w:rPr>
        <w:t xml:space="preserve"> namenjen</w:t>
      </w:r>
      <w:r w:rsidR="00582D10">
        <w:rPr>
          <w:rFonts w:cs="Open Sans"/>
          <w:sz w:val="20"/>
          <w:szCs w:val="20"/>
          <w:lang w:val="sl-SI"/>
        </w:rPr>
        <w:t>o</w:t>
      </w:r>
      <w:r w:rsidRPr="0040102F">
        <w:rPr>
          <w:rFonts w:cs="Open Sans"/>
          <w:sz w:val="20"/>
          <w:szCs w:val="20"/>
          <w:lang w:val="sl-SI"/>
        </w:rPr>
        <w:t xml:space="preserve"> (</w:t>
      </w:r>
      <w:r w:rsidR="004723FA">
        <w:rPr>
          <w:rFonts w:cs="Open Sans"/>
          <w:sz w:val="20"/>
          <w:szCs w:val="20"/>
          <w:lang w:val="sl-SI"/>
        </w:rPr>
        <w:t>razdelek</w:t>
      </w:r>
      <w:r w:rsidR="004723FA" w:rsidRPr="0040102F">
        <w:rPr>
          <w:rFonts w:cs="Open Sans"/>
          <w:sz w:val="20"/>
          <w:szCs w:val="20"/>
          <w:lang w:val="sl-SI"/>
        </w:rPr>
        <w:t xml:space="preserve"> </w:t>
      </w:r>
      <w:r w:rsidR="00580F1A">
        <w:rPr>
          <w:rFonts w:cs="Open Sans"/>
          <w:sz w:val="20"/>
          <w:szCs w:val="20"/>
          <w:lang w:val="sl-SI"/>
        </w:rPr>
        <w:t xml:space="preserve"> 3.1</w:t>
      </w:r>
      <w:r w:rsidR="009E03B5">
        <w:rPr>
          <w:rFonts w:cs="Open Sans"/>
          <w:sz w:val="20"/>
          <w:szCs w:val="20"/>
          <w:lang w:val="sl-SI"/>
        </w:rPr>
        <w:t xml:space="preserve"> smernic</w:t>
      </w:r>
      <w:r w:rsidRPr="0040102F">
        <w:rPr>
          <w:rFonts w:cs="Open Sans"/>
          <w:sz w:val="20"/>
          <w:szCs w:val="20"/>
          <w:lang w:val="sl-SI"/>
        </w:rPr>
        <w:t>)</w:t>
      </w:r>
      <w:r w:rsidR="0014463A">
        <w:rPr>
          <w:rFonts w:cs="Open Sans"/>
          <w:sz w:val="20"/>
          <w:szCs w:val="20"/>
          <w:lang w:val="sl-SI"/>
        </w:rPr>
        <w:t>.</w:t>
      </w:r>
      <w:r w:rsidRPr="0040102F">
        <w:rPr>
          <w:rFonts w:cs="Open Sans"/>
          <w:sz w:val="20"/>
          <w:szCs w:val="20"/>
          <w:lang w:val="sl-SI"/>
        </w:rPr>
        <w:t xml:space="preserve"> </w:t>
      </w:r>
    </w:p>
    <w:p w14:paraId="1BB1689F" w14:textId="02321B1F" w:rsidR="00C4128D" w:rsidRPr="0040102F" w:rsidRDefault="00C4128D" w:rsidP="005520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Soglaša</w:t>
      </w:r>
      <w:r w:rsidR="00A41E98">
        <w:rPr>
          <w:rFonts w:cs="Open Sans"/>
          <w:sz w:val="20"/>
          <w:szCs w:val="20"/>
          <w:lang w:val="sl-SI"/>
        </w:rPr>
        <w:t>m</w:t>
      </w:r>
      <w:r w:rsidRPr="0040102F">
        <w:rPr>
          <w:rFonts w:cs="Open Sans"/>
          <w:sz w:val="20"/>
          <w:szCs w:val="20"/>
          <w:lang w:val="sl-SI"/>
        </w:rPr>
        <w:t xml:space="preserve"> z obdelavo osebnih podatkov</w:t>
      </w:r>
      <w:r w:rsidR="00896B5A">
        <w:rPr>
          <w:rFonts w:cs="Open Sans"/>
          <w:sz w:val="20"/>
          <w:szCs w:val="20"/>
          <w:lang w:val="sl-SI"/>
        </w:rPr>
        <w:t xml:space="preserve"> v skladu z »Informacijami o obdelavi osebnih podatkov« za namene, ki so določeni v </w:t>
      </w:r>
      <w:r w:rsidR="009E03B5">
        <w:rPr>
          <w:rFonts w:cs="Open Sans"/>
          <w:sz w:val="20"/>
          <w:szCs w:val="20"/>
          <w:lang w:val="sl-SI"/>
        </w:rPr>
        <w:t>s</w:t>
      </w:r>
      <w:r w:rsidR="00896B5A">
        <w:rPr>
          <w:rFonts w:cs="Open Sans"/>
          <w:sz w:val="20"/>
          <w:szCs w:val="20"/>
          <w:lang w:val="sl-SI"/>
        </w:rPr>
        <w:t>mernicah tekmovanja</w:t>
      </w:r>
      <w:r w:rsidRPr="0040102F">
        <w:rPr>
          <w:rFonts w:cs="Open Sans"/>
          <w:sz w:val="20"/>
          <w:szCs w:val="20"/>
          <w:lang w:val="sl-SI"/>
        </w:rPr>
        <w:t>.</w:t>
      </w:r>
    </w:p>
    <w:p w14:paraId="2C8368B1" w14:textId="77777777" w:rsidR="005520C6" w:rsidRPr="0040102F" w:rsidRDefault="005520C6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</w:p>
    <w:p w14:paraId="485415C8" w14:textId="77777777" w:rsidR="005520C6" w:rsidRPr="0040102F" w:rsidRDefault="005520C6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</w:p>
    <w:p w14:paraId="5CD47E6F" w14:textId="5D8953F8" w:rsidR="005520C6" w:rsidRPr="0040102F" w:rsidRDefault="00C4128D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Kraj in datum</w:t>
      </w:r>
      <w:r w:rsidR="005520C6" w:rsidRPr="0040102F">
        <w:rPr>
          <w:rFonts w:cs="Open Sans"/>
          <w:sz w:val="20"/>
          <w:szCs w:val="20"/>
          <w:lang w:val="sl-SI"/>
        </w:rPr>
        <w:t xml:space="preserve">:                                                                                       </w:t>
      </w:r>
      <w:r w:rsidR="00CE42BA" w:rsidRPr="0040102F">
        <w:rPr>
          <w:rFonts w:cs="Open Sans"/>
          <w:sz w:val="20"/>
          <w:szCs w:val="20"/>
          <w:lang w:val="sl-SI"/>
        </w:rPr>
        <w:t>P</w:t>
      </w:r>
      <w:r w:rsidRPr="0040102F">
        <w:rPr>
          <w:rFonts w:cs="Open Sans"/>
          <w:sz w:val="20"/>
          <w:szCs w:val="20"/>
          <w:lang w:val="sl-SI"/>
        </w:rPr>
        <w:t>odpis</w:t>
      </w:r>
      <w:r w:rsidR="005520C6" w:rsidRPr="0040102F">
        <w:rPr>
          <w:rFonts w:cs="Open Sans"/>
          <w:sz w:val="20"/>
          <w:szCs w:val="20"/>
          <w:lang w:val="sl-SI"/>
        </w:rPr>
        <w:t xml:space="preserve">: </w:t>
      </w:r>
    </w:p>
    <w:p w14:paraId="5F034DED" w14:textId="77777777" w:rsidR="005520C6" w:rsidRPr="0040102F" w:rsidRDefault="005520C6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……………………………………………………….                                               ..……………………………………………………..……</w:t>
      </w:r>
    </w:p>
    <w:p w14:paraId="2E7ADC75" w14:textId="67EA9BCA" w:rsidR="00CE42BA" w:rsidRPr="0040102F" w:rsidRDefault="00CE42BA" w:rsidP="005520C6">
      <w:pPr>
        <w:spacing w:line="360" w:lineRule="auto"/>
        <w:rPr>
          <w:lang w:val="sl-SI"/>
        </w:rPr>
      </w:pPr>
    </w:p>
    <w:p w14:paraId="7C6A347B" w14:textId="77777777" w:rsidR="00C60C93" w:rsidRPr="0040102F" w:rsidRDefault="00C60C93" w:rsidP="00C60C93">
      <w:pPr>
        <w:pStyle w:val="Titolo3"/>
        <w:rPr>
          <w:lang w:val="sl-SI"/>
        </w:rPr>
      </w:pPr>
      <w:r w:rsidRPr="0040102F">
        <w:rPr>
          <w:b/>
          <w:u w:val="single"/>
          <w:lang w:val="sl-SI"/>
        </w:rPr>
        <w:br w:type="page"/>
      </w:r>
      <w:r w:rsidRPr="0040102F">
        <w:rPr>
          <w:lang w:val="sl-SI"/>
        </w:rPr>
        <w:lastRenderedPageBreak/>
        <w:t>Izjava za dijake</w:t>
      </w:r>
    </w:p>
    <w:p w14:paraId="34D422CC" w14:textId="1AD15D34" w:rsidR="00C60C93" w:rsidRPr="0040102F" w:rsidRDefault="00C60C93" w:rsidP="00C60C93">
      <w:pPr>
        <w:rPr>
          <w:lang w:val="sl-SI"/>
        </w:rPr>
      </w:pPr>
      <w:r w:rsidRPr="0040102F">
        <w:rPr>
          <w:lang w:val="sl-SI"/>
        </w:rPr>
        <w:t>Izjavo mora izpolniti in podpisati vsak dijak, ki bo sodeloval na te</w:t>
      </w:r>
      <w:r w:rsidR="00580F1A">
        <w:rPr>
          <w:lang w:val="sl-SI"/>
        </w:rPr>
        <w:t>k</w:t>
      </w:r>
      <w:r w:rsidRPr="0040102F">
        <w:rPr>
          <w:lang w:val="sl-SI"/>
        </w:rPr>
        <w:t xml:space="preserve">movanju. Če je </w:t>
      </w:r>
      <w:r w:rsidR="00580F1A">
        <w:rPr>
          <w:lang w:val="sl-SI"/>
        </w:rPr>
        <w:t>dijak</w:t>
      </w:r>
      <w:r w:rsidR="00580F1A" w:rsidRPr="0040102F">
        <w:rPr>
          <w:lang w:val="sl-SI"/>
        </w:rPr>
        <w:t xml:space="preserve"> </w:t>
      </w:r>
      <w:r w:rsidRPr="0040102F">
        <w:rPr>
          <w:lang w:val="sl-SI"/>
        </w:rPr>
        <w:t xml:space="preserve">ob prijavi na tekmovanje mladoleten, mora izjavo izpolniti in podpisati njegov </w:t>
      </w:r>
      <w:r w:rsidR="00580F1A">
        <w:rPr>
          <w:lang w:val="sl-SI"/>
        </w:rPr>
        <w:t>skrbnik</w:t>
      </w:r>
      <w:r w:rsidRPr="0040102F">
        <w:rPr>
          <w:lang w:val="sl-SI"/>
        </w:rPr>
        <w:t xml:space="preserve">. </w:t>
      </w:r>
      <w:r w:rsidRPr="0040102F">
        <w:rPr>
          <w:lang w:val="sl-SI"/>
        </w:rPr>
        <w:br w:type="page"/>
      </w:r>
    </w:p>
    <w:p w14:paraId="2E677B8F" w14:textId="64373409" w:rsidR="00CE42BA" w:rsidRDefault="00CE42BA" w:rsidP="00C60C93">
      <w:pPr>
        <w:jc w:val="center"/>
        <w:rPr>
          <w:b/>
          <w:u w:val="single"/>
          <w:lang w:val="sl-SI"/>
        </w:rPr>
      </w:pPr>
      <w:r w:rsidRPr="0040102F">
        <w:rPr>
          <w:b/>
          <w:u w:val="single"/>
          <w:lang w:val="sl-SI"/>
        </w:rPr>
        <w:lastRenderedPageBreak/>
        <w:t>Polnoletni dijak:</w:t>
      </w:r>
    </w:p>
    <w:p w14:paraId="77D86576" w14:textId="77777777" w:rsidR="003F4927" w:rsidRPr="0040102F" w:rsidRDefault="003F4927" w:rsidP="00C60C93">
      <w:pPr>
        <w:jc w:val="center"/>
        <w:rPr>
          <w:b/>
          <w:u w:val="single"/>
          <w:lang w:val="sl-SI"/>
        </w:rPr>
      </w:pPr>
    </w:p>
    <w:p w14:paraId="1D1E3A45" w14:textId="12BC3C5F" w:rsidR="00CE42BA" w:rsidRPr="0040102F" w:rsidRDefault="00CE42BA" w:rsidP="00CE42BA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 xml:space="preserve">Podpisani/a: ………………………………………………………………………………………………….…………………………………………, </w:t>
      </w:r>
      <w:r w:rsidR="0025653D" w:rsidRPr="0025653D">
        <w:rPr>
          <w:rFonts w:cs="Open Sans"/>
          <w:sz w:val="20"/>
          <w:szCs w:val="20"/>
          <w:lang w:val="sl-SI"/>
        </w:rPr>
        <w:t>datum rojstva …………………………………………, kraj rojstva .....……………………………………………….……..………………,</w:t>
      </w:r>
    </w:p>
    <w:p w14:paraId="64962999" w14:textId="5CAEEFFB" w:rsidR="00CE42BA" w:rsidRPr="0040102F" w:rsidRDefault="00CE42BA" w:rsidP="00CE42BA">
      <w:pPr>
        <w:spacing w:line="360" w:lineRule="auto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dijak/inja</w:t>
      </w:r>
      <w:r w:rsidR="0025653D">
        <w:rPr>
          <w:rFonts w:cs="Open Sans"/>
          <w:sz w:val="20"/>
          <w:szCs w:val="20"/>
          <w:lang w:val="sl-SI"/>
        </w:rPr>
        <w:t xml:space="preserve"> </w:t>
      </w:r>
      <w:r w:rsidRPr="0040102F">
        <w:rPr>
          <w:rFonts w:cs="Open Sans"/>
          <w:sz w:val="20"/>
          <w:szCs w:val="20"/>
          <w:lang w:val="sl-SI"/>
        </w:rPr>
        <w:t>šol</w:t>
      </w:r>
      <w:r w:rsidR="0025653D">
        <w:rPr>
          <w:rFonts w:cs="Open Sans"/>
          <w:sz w:val="20"/>
          <w:szCs w:val="20"/>
          <w:lang w:val="sl-SI"/>
        </w:rPr>
        <w:t>e</w:t>
      </w:r>
      <w:r w:rsidRPr="0040102F">
        <w:rPr>
          <w:rFonts w:cs="Open Sans"/>
          <w:sz w:val="20"/>
          <w:szCs w:val="20"/>
          <w:lang w:val="sl-SI"/>
        </w:rPr>
        <w:t xml:space="preserve"> ………………</w:t>
      </w:r>
      <w:r w:rsidR="0025653D">
        <w:rPr>
          <w:rFonts w:cs="Open Sans"/>
          <w:sz w:val="20"/>
          <w:szCs w:val="20"/>
          <w:lang w:val="sl-SI"/>
        </w:rPr>
        <w:t>….</w:t>
      </w:r>
      <w:r w:rsidRPr="0040102F">
        <w:rPr>
          <w:rFonts w:cs="Open Sans"/>
          <w:sz w:val="20"/>
          <w:szCs w:val="20"/>
          <w:lang w:val="sl-SI"/>
        </w:rPr>
        <w:t>……………………………………………………………………………………………………………………</w:t>
      </w:r>
      <w:r w:rsidR="007E6BCF">
        <w:rPr>
          <w:rFonts w:cs="Open Sans"/>
          <w:sz w:val="20"/>
          <w:szCs w:val="20"/>
          <w:lang w:val="sl-SI"/>
        </w:rPr>
        <w:t>...,</w:t>
      </w:r>
    </w:p>
    <w:p w14:paraId="7F8E73E6" w14:textId="1956F3A4" w:rsidR="003F4927" w:rsidRDefault="00CE42BA" w:rsidP="00CE42BA">
      <w:pPr>
        <w:spacing w:line="360" w:lineRule="auto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 xml:space="preserve">vpisan/a v ………………………… </w:t>
      </w:r>
      <w:r w:rsidR="003F4927">
        <w:rPr>
          <w:rFonts w:cs="Open Sans"/>
          <w:sz w:val="20"/>
          <w:szCs w:val="20"/>
          <w:lang w:val="sl-SI"/>
        </w:rPr>
        <w:t>letnik</w:t>
      </w:r>
      <w:r w:rsidR="003F4927" w:rsidRPr="0040102F">
        <w:rPr>
          <w:rFonts w:cs="Open Sans"/>
          <w:sz w:val="20"/>
          <w:szCs w:val="20"/>
          <w:lang w:val="sl-SI"/>
        </w:rPr>
        <w:t xml:space="preserve"> </w:t>
      </w:r>
      <w:r w:rsidR="00BF5934">
        <w:rPr>
          <w:rFonts w:cs="Open Sans"/>
          <w:sz w:val="20"/>
          <w:szCs w:val="20"/>
          <w:lang w:val="sl-SI"/>
        </w:rPr>
        <w:t>v šolskem letu 2025</w:t>
      </w:r>
      <w:r w:rsidRPr="0040102F">
        <w:rPr>
          <w:rFonts w:cs="Open Sans"/>
          <w:sz w:val="20"/>
          <w:szCs w:val="20"/>
          <w:lang w:val="sl-SI"/>
        </w:rPr>
        <w:t>/202</w:t>
      </w:r>
      <w:r w:rsidR="00BF5934">
        <w:rPr>
          <w:rFonts w:cs="Open Sans"/>
          <w:sz w:val="20"/>
          <w:szCs w:val="20"/>
          <w:lang w:val="sl-SI"/>
        </w:rPr>
        <w:t>6</w:t>
      </w:r>
      <w:r w:rsidR="00771483">
        <w:rPr>
          <w:rFonts w:cs="Open Sans"/>
          <w:sz w:val="20"/>
          <w:szCs w:val="20"/>
          <w:lang w:val="sl-SI"/>
        </w:rPr>
        <w:t>,</w:t>
      </w:r>
    </w:p>
    <w:p w14:paraId="275F6CBE" w14:textId="4AA814A7" w:rsidR="00CE42BA" w:rsidRPr="005354A3" w:rsidRDefault="003F4927" w:rsidP="00CE42BA">
      <w:pPr>
        <w:spacing w:line="360" w:lineRule="auto"/>
        <w:rPr>
          <w:rFonts w:cs="Open Sans"/>
          <w:sz w:val="20"/>
          <w:szCs w:val="20"/>
          <w:lang w:val="sl-SI"/>
        </w:rPr>
      </w:pPr>
      <w:r w:rsidRPr="005354A3">
        <w:rPr>
          <w:rFonts w:cs="Open Sans"/>
          <w:sz w:val="20"/>
          <w:szCs w:val="20"/>
          <w:lang w:val="sl-SI"/>
        </w:rPr>
        <w:t>izjavljam, da</w:t>
      </w:r>
    </w:p>
    <w:p w14:paraId="05D13E0E" w14:textId="4250A505" w:rsidR="00CE42BA" w:rsidRPr="005B4B74" w:rsidRDefault="00CE42BA" w:rsidP="00CE42BA">
      <w:pPr>
        <w:pStyle w:val="Paragrafoelenco"/>
        <w:numPr>
          <w:ilvl w:val="0"/>
          <w:numId w:val="3"/>
        </w:numPr>
        <w:spacing w:line="360" w:lineRule="auto"/>
        <w:rPr>
          <w:b/>
          <w:sz w:val="20"/>
          <w:szCs w:val="20"/>
          <w:u w:val="single"/>
          <w:lang w:val="sl-SI"/>
        </w:rPr>
      </w:pPr>
      <w:r w:rsidRPr="00D022BA">
        <w:rPr>
          <w:sz w:val="20"/>
          <w:szCs w:val="20"/>
          <w:lang w:val="sl-SI"/>
        </w:rPr>
        <w:t xml:space="preserve">sem prebral/a </w:t>
      </w:r>
      <w:r w:rsidR="003E4154">
        <w:rPr>
          <w:sz w:val="20"/>
          <w:szCs w:val="20"/>
          <w:lang w:val="sl-SI"/>
        </w:rPr>
        <w:t>s</w:t>
      </w:r>
      <w:r w:rsidRPr="00D022BA">
        <w:rPr>
          <w:sz w:val="20"/>
          <w:szCs w:val="20"/>
          <w:lang w:val="sl-SI"/>
        </w:rPr>
        <w:t xml:space="preserve">mernice in sprejmem </w:t>
      </w:r>
      <w:r w:rsidR="003F4927" w:rsidRPr="00D022BA">
        <w:rPr>
          <w:sz w:val="20"/>
          <w:szCs w:val="20"/>
          <w:lang w:val="sl-SI"/>
        </w:rPr>
        <w:t xml:space="preserve">pravila in pogoje za </w:t>
      </w:r>
      <w:r w:rsidRPr="00D022BA">
        <w:rPr>
          <w:sz w:val="20"/>
          <w:szCs w:val="20"/>
          <w:lang w:val="sl-SI"/>
        </w:rPr>
        <w:t>sodelovanje na tekmovanju, ki ga organizira Program Interreg VI-A Italija-S</w:t>
      </w:r>
      <w:r w:rsidR="00176D46" w:rsidRPr="00D022BA">
        <w:rPr>
          <w:sz w:val="20"/>
          <w:szCs w:val="20"/>
          <w:lang w:val="sl-SI"/>
        </w:rPr>
        <w:t>lovenija</w:t>
      </w:r>
      <w:r w:rsidR="00C60C93" w:rsidRPr="00D022BA">
        <w:rPr>
          <w:sz w:val="20"/>
          <w:szCs w:val="20"/>
          <w:lang w:val="sl-SI"/>
        </w:rPr>
        <w:t xml:space="preserve">. </w:t>
      </w:r>
      <w:r w:rsidR="005B4B74">
        <w:rPr>
          <w:sz w:val="20"/>
          <w:szCs w:val="20"/>
          <w:lang w:val="sl-SI"/>
        </w:rPr>
        <w:t>S</w:t>
      </w:r>
      <w:r w:rsidR="003F4927" w:rsidRPr="00D022BA">
        <w:rPr>
          <w:sz w:val="20"/>
          <w:szCs w:val="20"/>
          <w:lang w:val="sl-SI"/>
        </w:rPr>
        <w:t>oglašam</w:t>
      </w:r>
      <w:r w:rsidR="00C60C93" w:rsidRPr="00D022BA">
        <w:rPr>
          <w:sz w:val="20"/>
          <w:szCs w:val="20"/>
          <w:lang w:val="sl-SI"/>
        </w:rPr>
        <w:t xml:space="preserve"> z objavo in uporabo gradiva</w:t>
      </w:r>
      <w:r w:rsidR="003F4927" w:rsidRPr="00D022BA">
        <w:rPr>
          <w:sz w:val="20"/>
          <w:szCs w:val="20"/>
          <w:lang w:val="sl-SI"/>
        </w:rPr>
        <w:t xml:space="preserve"> s strani organizatorjev</w:t>
      </w:r>
      <w:r w:rsidR="00C60C93" w:rsidRPr="00D022BA">
        <w:rPr>
          <w:sz w:val="20"/>
          <w:szCs w:val="20"/>
          <w:lang w:val="sl-SI"/>
        </w:rPr>
        <w:t>,</w:t>
      </w:r>
      <w:r w:rsidR="005B4B74">
        <w:rPr>
          <w:sz w:val="20"/>
          <w:szCs w:val="20"/>
          <w:lang w:val="sl-SI"/>
        </w:rPr>
        <w:t xml:space="preserve"> k</w:t>
      </w:r>
      <w:r w:rsidR="005B4B74" w:rsidRPr="005B4B74">
        <w:rPr>
          <w:sz w:val="20"/>
          <w:szCs w:val="20"/>
          <w:lang w:val="sl-SI"/>
        </w:rPr>
        <w:t>ot je določeno v smernicah tekmovanja v razdelkih 7 in 8</w:t>
      </w:r>
      <w:r w:rsidR="00F37711">
        <w:rPr>
          <w:sz w:val="20"/>
          <w:szCs w:val="20"/>
          <w:lang w:val="sl-SI"/>
        </w:rPr>
        <w:t>;</w:t>
      </w:r>
    </w:p>
    <w:p w14:paraId="635F9213" w14:textId="77777777" w:rsidR="00A5690A" w:rsidRPr="00A5690A" w:rsidRDefault="00C60C93" w:rsidP="005B4B74">
      <w:pPr>
        <w:pStyle w:val="Paragrafoelenco"/>
        <w:numPr>
          <w:ilvl w:val="0"/>
          <w:numId w:val="3"/>
        </w:numPr>
        <w:spacing w:line="360" w:lineRule="auto"/>
        <w:jc w:val="left"/>
        <w:rPr>
          <w:b/>
          <w:sz w:val="20"/>
          <w:szCs w:val="20"/>
          <w:u w:val="single"/>
          <w:lang w:val="sl-SI"/>
        </w:rPr>
      </w:pPr>
      <w:r w:rsidRPr="005B4B74">
        <w:rPr>
          <w:sz w:val="20"/>
          <w:szCs w:val="20"/>
          <w:lang w:val="sl-SI"/>
        </w:rPr>
        <w:t xml:space="preserve">soglašam z obdelavo </w:t>
      </w:r>
      <w:r w:rsidR="003F4927" w:rsidRPr="005B4B74">
        <w:rPr>
          <w:sz w:val="20"/>
          <w:szCs w:val="20"/>
          <w:lang w:val="sl-SI"/>
        </w:rPr>
        <w:t xml:space="preserve">osebnih </w:t>
      </w:r>
      <w:r w:rsidRPr="005B4B74">
        <w:rPr>
          <w:sz w:val="20"/>
          <w:szCs w:val="20"/>
          <w:lang w:val="sl-SI"/>
        </w:rPr>
        <w:t xml:space="preserve">podatkov </w:t>
      </w:r>
      <w:r w:rsidR="003F4927" w:rsidRPr="005B4B74">
        <w:rPr>
          <w:sz w:val="20"/>
          <w:szCs w:val="20"/>
          <w:lang w:val="sl-SI"/>
        </w:rPr>
        <w:t>v skladu</w:t>
      </w:r>
      <w:r w:rsidR="009E03B5" w:rsidRPr="005B4B74">
        <w:rPr>
          <w:sz w:val="20"/>
          <w:szCs w:val="20"/>
          <w:lang w:val="sl-SI"/>
        </w:rPr>
        <w:t xml:space="preserve"> </w:t>
      </w:r>
      <w:r w:rsidR="009E03B5" w:rsidRPr="005B4B74">
        <w:rPr>
          <w:rFonts w:cs="Open Sans"/>
          <w:sz w:val="20"/>
          <w:szCs w:val="20"/>
          <w:lang w:val="sl-SI"/>
        </w:rPr>
        <w:t>z »Informacijami o obdelavi osebnih podatkov« za namene, ki so določeni v smernicah tekmovanja</w:t>
      </w:r>
      <w:r w:rsidR="00A5690A">
        <w:rPr>
          <w:rFonts w:cs="Open Sans"/>
          <w:sz w:val="20"/>
          <w:szCs w:val="20"/>
          <w:lang w:val="sl-SI"/>
        </w:rPr>
        <w:t>;</w:t>
      </w:r>
    </w:p>
    <w:p w14:paraId="145DDE3C" w14:textId="582CA7C1" w:rsidR="009729BB" w:rsidRPr="005B4B74" w:rsidRDefault="00A5690A" w:rsidP="005B4B74">
      <w:pPr>
        <w:pStyle w:val="Paragrafoelenco"/>
        <w:numPr>
          <w:ilvl w:val="0"/>
          <w:numId w:val="3"/>
        </w:numPr>
        <w:spacing w:line="360" w:lineRule="auto"/>
        <w:jc w:val="left"/>
        <w:rPr>
          <w:b/>
          <w:sz w:val="20"/>
          <w:szCs w:val="20"/>
          <w:u w:val="single"/>
          <w:lang w:val="sl-SI"/>
        </w:rPr>
      </w:pPr>
      <w:r>
        <w:rPr>
          <w:rFonts w:cs="Open Sans"/>
          <w:sz w:val="20"/>
          <w:szCs w:val="20"/>
          <w:lang w:val="sl-SI"/>
        </w:rPr>
        <w:t xml:space="preserve">soglašam z uporabo s strani organizatorjev tekmovanja slik, </w:t>
      </w:r>
      <w:r>
        <w:rPr>
          <w:sz w:val="20"/>
          <w:szCs w:val="20"/>
          <w:lang w:val="sl-SI"/>
        </w:rPr>
        <w:t xml:space="preserve">fotografij, avdio in video posnetkov v skladu z </w:t>
      </w:r>
      <w:r w:rsidRPr="005B4B74">
        <w:rPr>
          <w:rFonts w:cs="Open Sans"/>
          <w:sz w:val="20"/>
          <w:szCs w:val="20"/>
          <w:lang w:val="sl-SI"/>
        </w:rPr>
        <w:t>»Informacijami o obdelavi osebnih podatkov«</w:t>
      </w:r>
      <w:r>
        <w:rPr>
          <w:rFonts w:cs="Open Sans"/>
          <w:sz w:val="20"/>
          <w:szCs w:val="20"/>
          <w:lang w:val="sl-SI"/>
        </w:rPr>
        <w:t>, tako kot je navedeno v Smernicah tekmovanja.</w:t>
      </w:r>
    </w:p>
    <w:p w14:paraId="2FCA8C46" w14:textId="77777777" w:rsidR="009729BB" w:rsidRPr="0040102F" w:rsidRDefault="009729BB">
      <w:pPr>
        <w:jc w:val="left"/>
        <w:rPr>
          <w:b/>
          <w:u w:val="single"/>
          <w:lang w:val="sl-SI"/>
        </w:rPr>
      </w:pPr>
    </w:p>
    <w:p w14:paraId="1C7636F4" w14:textId="77777777" w:rsidR="009729BB" w:rsidRPr="0040102F" w:rsidRDefault="009729BB">
      <w:pPr>
        <w:jc w:val="left"/>
        <w:rPr>
          <w:b/>
          <w:u w:val="single"/>
          <w:lang w:val="sl-SI"/>
        </w:rPr>
      </w:pPr>
    </w:p>
    <w:p w14:paraId="7C5C4BFC" w14:textId="77777777" w:rsidR="009729BB" w:rsidRPr="0040102F" w:rsidRDefault="009729BB" w:rsidP="009729BB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 xml:space="preserve">Kraj in datum:                                                                                       Podpis: </w:t>
      </w:r>
    </w:p>
    <w:p w14:paraId="7BDC0F2F" w14:textId="77777777" w:rsidR="009729BB" w:rsidRPr="0040102F" w:rsidRDefault="009729BB" w:rsidP="009729BB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……………………………………………………….                                               ..……………………………………………………..……</w:t>
      </w:r>
    </w:p>
    <w:p w14:paraId="443F7C07" w14:textId="77777777" w:rsidR="009729BB" w:rsidRPr="0040102F" w:rsidRDefault="009729BB" w:rsidP="009729BB">
      <w:pPr>
        <w:spacing w:line="360" w:lineRule="auto"/>
        <w:rPr>
          <w:lang w:val="sl-SI"/>
        </w:rPr>
      </w:pPr>
    </w:p>
    <w:p w14:paraId="78B8E657" w14:textId="157AA0C4" w:rsidR="00176D46" w:rsidRPr="0040102F" w:rsidRDefault="00176D46">
      <w:pPr>
        <w:jc w:val="left"/>
        <w:rPr>
          <w:b/>
          <w:u w:val="single"/>
          <w:lang w:val="sl-SI"/>
        </w:rPr>
      </w:pPr>
      <w:r w:rsidRPr="0040102F">
        <w:rPr>
          <w:b/>
          <w:u w:val="single"/>
          <w:lang w:val="sl-SI"/>
        </w:rPr>
        <w:br w:type="page"/>
      </w:r>
    </w:p>
    <w:p w14:paraId="381E0DE0" w14:textId="4CFD4D3B" w:rsidR="00176D46" w:rsidRDefault="00176D46" w:rsidP="00176D46">
      <w:pPr>
        <w:spacing w:line="360" w:lineRule="auto"/>
        <w:jc w:val="center"/>
        <w:rPr>
          <w:b/>
          <w:u w:val="single"/>
          <w:lang w:val="sl-SI"/>
        </w:rPr>
      </w:pPr>
      <w:r w:rsidRPr="0040102F">
        <w:rPr>
          <w:b/>
          <w:u w:val="single"/>
          <w:lang w:val="sl-SI"/>
        </w:rPr>
        <w:lastRenderedPageBreak/>
        <w:t>Mladoletni dijak:</w:t>
      </w:r>
    </w:p>
    <w:p w14:paraId="32A38FE3" w14:textId="77777777" w:rsidR="003F4927" w:rsidRPr="0040102F" w:rsidRDefault="003F4927" w:rsidP="00176D46">
      <w:pPr>
        <w:spacing w:line="360" w:lineRule="auto"/>
        <w:jc w:val="center"/>
        <w:rPr>
          <w:b/>
          <w:u w:val="single"/>
          <w:lang w:val="sl-SI"/>
        </w:rPr>
      </w:pPr>
    </w:p>
    <w:p w14:paraId="2C88B7E9" w14:textId="3D8175D6" w:rsidR="00176D46" w:rsidRPr="00D022BA" w:rsidRDefault="00176D46" w:rsidP="0025653D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D022BA">
        <w:rPr>
          <w:rFonts w:cs="Open Sans"/>
          <w:sz w:val="20"/>
          <w:szCs w:val="20"/>
          <w:lang w:val="sl-SI"/>
        </w:rPr>
        <w:t xml:space="preserve">Podpisani/a: ………………………………………………………………………………………………….…………………………………………, </w:t>
      </w:r>
      <w:r w:rsidR="0025653D" w:rsidRPr="0025653D">
        <w:rPr>
          <w:rFonts w:cs="Open Sans"/>
          <w:sz w:val="20"/>
          <w:szCs w:val="20"/>
          <w:lang w:val="sl-SI"/>
        </w:rPr>
        <w:t>datum rojstva …………………………………………, kraj rojstva .....……………………………………………….……..………………,</w:t>
      </w:r>
    </w:p>
    <w:p w14:paraId="4108DC9E" w14:textId="0343A48D" w:rsidR="00176D46" w:rsidRPr="00D022BA" w:rsidRDefault="00176D46" w:rsidP="00176D46">
      <w:pPr>
        <w:spacing w:line="360" w:lineRule="auto"/>
        <w:rPr>
          <w:rFonts w:cs="Open Sans"/>
          <w:sz w:val="20"/>
          <w:szCs w:val="20"/>
          <w:lang w:val="sl-SI"/>
        </w:rPr>
      </w:pPr>
      <w:r w:rsidRPr="00D022BA">
        <w:rPr>
          <w:rFonts w:cs="Open Sans"/>
          <w:sz w:val="20"/>
          <w:szCs w:val="20"/>
          <w:lang w:val="sl-SI"/>
        </w:rPr>
        <w:t>starš/skrbnik dijaka/inje ………………………………………………………………………………………………………………</w:t>
      </w:r>
      <w:r w:rsidR="00D022BA">
        <w:rPr>
          <w:rFonts w:cs="Open Sans"/>
          <w:sz w:val="20"/>
          <w:szCs w:val="20"/>
          <w:lang w:val="sl-SI"/>
        </w:rPr>
        <w:t>..</w:t>
      </w:r>
      <w:r w:rsidRPr="00D022BA">
        <w:rPr>
          <w:rFonts w:cs="Open Sans"/>
          <w:sz w:val="20"/>
          <w:szCs w:val="20"/>
          <w:lang w:val="sl-SI"/>
        </w:rPr>
        <w:t>…………</w:t>
      </w:r>
      <w:r w:rsidR="00D022BA">
        <w:rPr>
          <w:rFonts w:cs="Open Sans"/>
          <w:sz w:val="20"/>
          <w:szCs w:val="20"/>
          <w:lang w:val="sl-SI"/>
        </w:rPr>
        <w:t>,</w:t>
      </w:r>
    </w:p>
    <w:p w14:paraId="6A767728" w14:textId="3D6F38AC" w:rsidR="00176D46" w:rsidRPr="00D022BA" w:rsidRDefault="0025653D" w:rsidP="00176D46">
      <w:pPr>
        <w:spacing w:line="360" w:lineRule="auto"/>
        <w:rPr>
          <w:rFonts w:cs="Open Sans"/>
          <w:sz w:val="20"/>
          <w:szCs w:val="20"/>
          <w:lang w:val="sl-SI"/>
        </w:rPr>
      </w:pPr>
      <w:r w:rsidRPr="0025653D">
        <w:rPr>
          <w:rFonts w:cs="Open Sans"/>
          <w:sz w:val="20"/>
          <w:szCs w:val="20"/>
          <w:lang w:val="sl-SI"/>
        </w:rPr>
        <w:t xml:space="preserve">datum rojstva …………………………………………, kraj rojstva .....……………………………………………….……..………………, </w:t>
      </w:r>
      <w:r w:rsidR="002F4E66">
        <w:rPr>
          <w:rFonts w:cs="Open Sans"/>
          <w:sz w:val="20"/>
          <w:szCs w:val="20"/>
          <w:lang w:val="sl-SI"/>
        </w:rPr>
        <w:t>ki obiskuje šolo</w:t>
      </w:r>
      <w:r w:rsidR="00176D46" w:rsidRPr="00D022BA">
        <w:rPr>
          <w:rFonts w:cs="Open Sans"/>
          <w:sz w:val="20"/>
          <w:szCs w:val="20"/>
          <w:lang w:val="sl-SI"/>
        </w:rPr>
        <w:t xml:space="preserve"> ……</w:t>
      </w:r>
      <w:r w:rsidR="002F4E66">
        <w:rPr>
          <w:rFonts w:cs="Open Sans"/>
          <w:sz w:val="20"/>
          <w:szCs w:val="20"/>
          <w:lang w:val="sl-SI"/>
        </w:rPr>
        <w:t>..</w:t>
      </w:r>
      <w:r w:rsidR="00176D46" w:rsidRPr="00D022BA">
        <w:rPr>
          <w:rFonts w:cs="Open Sans"/>
          <w:sz w:val="20"/>
          <w:szCs w:val="20"/>
          <w:lang w:val="sl-SI"/>
        </w:rPr>
        <w:t>………………………………………………………………………………………………………………………………….</w:t>
      </w:r>
    </w:p>
    <w:p w14:paraId="5DC61A7D" w14:textId="7E46DD42" w:rsidR="00176D46" w:rsidRPr="00D022BA" w:rsidRDefault="00801BBE" w:rsidP="00176D46">
      <w:pPr>
        <w:spacing w:line="360" w:lineRule="auto"/>
        <w:rPr>
          <w:rFonts w:cs="Open Sans"/>
          <w:sz w:val="20"/>
          <w:szCs w:val="20"/>
          <w:lang w:val="sl-SI"/>
        </w:rPr>
      </w:pPr>
      <w:r>
        <w:rPr>
          <w:rFonts w:cs="Open Sans"/>
          <w:sz w:val="20"/>
          <w:szCs w:val="20"/>
          <w:lang w:val="sl-SI"/>
        </w:rPr>
        <w:t xml:space="preserve">in je </w:t>
      </w:r>
      <w:r w:rsidR="00176D46" w:rsidRPr="00D022BA">
        <w:rPr>
          <w:rFonts w:cs="Open Sans"/>
          <w:sz w:val="20"/>
          <w:szCs w:val="20"/>
          <w:lang w:val="sl-SI"/>
        </w:rPr>
        <w:t xml:space="preserve">vpisan/a v ………………………… </w:t>
      </w:r>
      <w:r w:rsidR="003F4927" w:rsidRPr="00D022BA">
        <w:rPr>
          <w:rFonts w:cs="Open Sans"/>
          <w:sz w:val="20"/>
          <w:szCs w:val="20"/>
          <w:lang w:val="sl-SI"/>
        </w:rPr>
        <w:t xml:space="preserve">letnik </w:t>
      </w:r>
      <w:r w:rsidR="00176D46" w:rsidRPr="00D022BA">
        <w:rPr>
          <w:rFonts w:cs="Open Sans"/>
          <w:sz w:val="20"/>
          <w:szCs w:val="20"/>
          <w:lang w:val="sl-SI"/>
        </w:rPr>
        <w:t>v šolskem letu 202</w:t>
      </w:r>
      <w:r w:rsidR="00BF5934">
        <w:rPr>
          <w:rFonts w:cs="Open Sans"/>
          <w:sz w:val="20"/>
          <w:szCs w:val="20"/>
          <w:lang w:val="sl-SI"/>
        </w:rPr>
        <w:t>5</w:t>
      </w:r>
      <w:r w:rsidR="00176D46" w:rsidRPr="00D022BA">
        <w:rPr>
          <w:rFonts w:cs="Open Sans"/>
          <w:sz w:val="20"/>
          <w:szCs w:val="20"/>
          <w:lang w:val="sl-SI"/>
        </w:rPr>
        <w:t>/202</w:t>
      </w:r>
      <w:r w:rsidR="00BF5934">
        <w:rPr>
          <w:rFonts w:cs="Open Sans"/>
          <w:sz w:val="20"/>
          <w:szCs w:val="20"/>
          <w:lang w:val="sl-SI"/>
        </w:rPr>
        <w:t>6</w:t>
      </w:r>
      <w:r>
        <w:rPr>
          <w:rFonts w:cs="Open Sans"/>
          <w:sz w:val="20"/>
          <w:szCs w:val="20"/>
          <w:lang w:val="sl-SI"/>
        </w:rPr>
        <w:t>,</w:t>
      </w:r>
    </w:p>
    <w:p w14:paraId="703A432F" w14:textId="27071503" w:rsidR="003F4927" w:rsidRPr="00D022BA" w:rsidRDefault="003F4927" w:rsidP="00176D46">
      <w:pPr>
        <w:spacing w:line="360" w:lineRule="auto"/>
        <w:rPr>
          <w:rFonts w:cs="Open Sans"/>
          <w:sz w:val="20"/>
          <w:szCs w:val="20"/>
          <w:lang w:val="sl-SI"/>
        </w:rPr>
      </w:pPr>
      <w:r w:rsidRPr="00D022BA">
        <w:rPr>
          <w:rFonts w:cs="Open Sans"/>
          <w:sz w:val="20"/>
          <w:szCs w:val="20"/>
          <w:lang w:val="sl-SI"/>
        </w:rPr>
        <w:t>izjavljam, da</w:t>
      </w:r>
    </w:p>
    <w:p w14:paraId="0566D7D0" w14:textId="705ACD17" w:rsidR="00176D46" w:rsidRPr="00D022BA" w:rsidRDefault="00176D46" w:rsidP="00176D46">
      <w:pPr>
        <w:pStyle w:val="Paragrafoelenco"/>
        <w:numPr>
          <w:ilvl w:val="0"/>
          <w:numId w:val="4"/>
        </w:numPr>
        <w:spacing w:line="360" w:lineRule="auto"/>
        <w:rPr>
          <w:b/>
          <w:sz w:val="20"/>
          <w:szCs w:val="20"/>
          <w:u w:val="single"/>
          <w:lang w:val="sl-SI"/>
        </w:rPr>
      </w:pPr>
      <w:r w:rsidRPr="00D022BA">
        <w:rPr>
          <w:sz w:val="20"/>
          <w:szCs w:val="20"/>
          <w:lang w:val="sl-SI"/>
        </w:rPr>
        <w:t xml:space="preserve">sem prebral/a </w:t>
      </w:r>
      <w:r w:rsidR="00C82ABD" w:rsidRPr="00D022BA">
        <w:rPr>
          <w:sz w:val="20"/>
          <w:szCs w:val="20"/>
          <w:lang w:val="sl-SI"/>
        </w:rPr>
        <w:t>s</w:t>
      </w:r>
      <w:r w:rsidRPr="00D022BA">
        <w:rPr>
          <w:sz w:val="20"/>
          <w:szCs w:val="20"/>
          <w:lang w:val="sl-SI"/>
        </w:rPr>
        <w:t xml:space="preserve">mernice in dovoljujem, da zgoraj omenjeni mladoletni dijak sodeluje na tekmovanju, ki ga organizira Program Interreg VI-A Italija-Slovenija. </w:t>
      </w:r>
      <w:r w:rsidR="005B4B74">
        <w:rPr>
          <w:sz w:val="20"/>
          <w:szCs w:val="20"/>
          <w:lang w:val="sl-SI"/>
        </w:rPr>
        <w:t>S</w:t>
      </w:r>
      <w:r w:rsidR="006735FC" w:rsidRPr="00D022BA">
        <w:rPr>
          <w:sz w:val="20"/>
          <w:szCs w:val="20"/>
          <w:lang w:val="sl-SI"/>
        </w:rPr>
        <w:t xml:space="preserve">oglašam </w:t>
      </w:r>
      <w:r w:rsidRPr="00D022BA">
        <w:rPr>
          <w:sz w:val="20"/>
          <w:szCs w:val="20"/>
          <w:lang w:val="sl-SI"/>
        </w:rPr>
        <w:t>z objavo in uporabo gradiva</w:t>
      </w:r>
      <w:r w:rsidR="006735FC" w:rsidRPr="00D022BA">
        <w:rPr>
          <w:sz w:val="20"/>
          <w:szCs w:val="20"/>
          <w:lang w:val="sl-SI"/>
        </w:rPr>
        <w:t xml:space="preserve"> s strani organizatorjev</w:t>
      </w:r>
      <w:r w:rsidR="005B4B74">
        <w:rPr>
          <w:sz w:val="20"/>
          <w:szCs w:val="20"/>
          <w:lang w:val="sl-SI"/>
        </w:rPr>
        <w:t>, k</w:t>
      </w:r>
      <w:r w:rsidR="005B4B74" w:rsidRPr="00D022BA">
        <w:rPr>
          <w:sz w:val="20"/>
          <w:szCs w:val="20"/>
          <w:lang w:val="sl-SI"/>
        </w:rPr>
        <w:t xml:space="preserve">ot je določeno v smernicah v </w:t>
      </w:r>
      <w:r w:rsidR="003E4154">
        <w:rPr>
          <w:sz w:val="20"/>
          <w:szCs w:val="20"/>
          <w:lang w:val="sl-SI"/>
        </w:rPr>
        <w:t>razdelkih</w:t>
      </w:r>
      <w:r w:rsidR="005B4B74" w:rsidRPr="00D022BA">
        <w:rPr>
          <w:sz w:val="20"/>
          <w:szCs w:val="20"/>
          <w:lang w:val="sl-SI"/>
        </w:rPr>
        <w:t xml:space="preserve"> 7 in 8</w:t>
      </w:r>
      <w:r w:rsidR="003F4927" w:rsidRPr="00D022BA">
        <w:rPr>
          <w:sz w:val="20"/>
          <w:szCs w:val="20"/>
          <w:lang w:val="sl-SI"/>
        </w:rPr>
        <w:t>;</w:t>
      </w:r>
    </w:p>
    <w:p w14:paraId="3E978AFE" w14:textId="3752CEE3" w:rsidR="00176D46" w:rsidRDefault="009729BB" w:rsidP="00174DC0">
      <w:pPr>
        <w:pStyle w:val="Paragrafoelenco"/>
        <w:numPr>
          <w:ilvl w:val="0"/>
          <w:numId w:val="4"/>
        </w:numPr>
        <w:spacing w:line="360" w:lineRule="auto"/>
        <w:rPr>
          <w:rFonts w:cs="Open Sans"/>
          <w:sz w:val="20"/>
          <w:szCs w:val="20"/>
          <w:lang w:val="sl-SI"/>
        </w:rPr>
      </w:pPr>
      <w:r w:rsidRPr="00D022BA">
        <w:rPr>
          <w:sz w:val="20"/>
          <w:szCs w:val="20"/>
          <w:lang w:val="sl-SI"/>
        </w:rPr>
        <w:t xml:space="preserve">soglašam z obdelavo </w:t>
      </w:r>
      <w:r w:rsidR="006735FC" w:rsidRPr="00D022BA">
        <w:rPr>
          <w:sz w:val="20"/>
          <w:szCs w:val="20"/>
          <w:lang w:val="sl-SI"/>
        </w:rPr>
        <w:t xml:space="preserve">osebnih </w:t>
      </w:r>
      <w:r w:rsidRPr="00D022BA">
        <w:rPr>
          <w:sz w:val="20"/>
          <w:szCs w:val="20"/>
          <w:lang w:val="sl-SI"/>
        </w:rPr>
        <w:t>podatkov</w:t>
      </w:r>
      <w:r w:rsidR="00BD619C" w:rsidRPr="00D022BA">
        <w:rPr>
          <w:sz w:val="20"/>
          <w:szCs w:val="20"/>
          <w:lang w:val="sl-SI"/>
        </w:rPr>
        <w:t xml:space="preserve"> v skladu </w:t>
      </w:r>
      <w:r w:rsidR="00BD619C" w:rsidRPr="00D022BA">
        <w:rPr>
          <w:rFonts w:cs="Open Sans"/>
          <w:sz w:val="20"/>
          <w:szCs w:val="20"/>
          <w:lang w:val="sl-SI"/>
        </w:rPr>
        <w:t>z »Informacijami o obdelavi osebnih podatkov« za namene, ki so določeni v smernicah tekmovanja</w:t>
      </w:r>
      <w:r w:rsidR="00A5690A">
        <w:rPr>
          <w:rFonts w:cs="Open Sans"/>
          <w:sz w:val="20"/>
          <w:szCs w:val="20"/>
          <w:lang w:val="sl-SI"/>
        </w:rPr>
        <w:t>;</w:t>
      </w:r>
    </w:p>
    <w:p w14:paraId="0C4CD984" w14:textId="77777777" w:rsidR="00A5690A" w:rsidRPr="005B4B74" w:rsidRDefault="00A5690A" w:rsidP="00A5690A">
      <w:pPr>
        <w:pStyle w:val="Paragrafoelenco"/>
        <w:numPr>
          <w:ilvl w:val="0"/>
          <w:numId w:val="4"/>
        </w:numPr>
        <w:spacing w:line="360" w:lineRule="auto"/>
        <w:jc w:val="left"/>
        <w:rPr>
          <w:b/>
          <w:sz w:val="20"/>
          <w:szCs w:val="20"/>
          <w:u w:val="single"/>
          <w:lang w:val="sl-SI"/>
        </w:rPr>
      </w:pPr>
      <w:r>
        <w:rPr>
          <w:rFonts w:cs="Open Sans"/>
          <w:sz w:val="20"/>
          <w:szCs w:val="20"/>
          <w:lang w:val="sl-SI"/>
        </w:rPr>
        <w:t xml:space="preserve">soglašam z uporabo s strani organizatorjev tekmovanja slik, </w:t>
      </w:r>
      <w:r>
        <w:rPr>
          <w:sz w:val="20"/>
          <w:szCs w:val="20"/>
          <w:lang w:val="sl-SI"/>
        </w:rPr>
        <w:t xml:space="preserve">fotografij, avdio in video posnetkov v skladu z </w:t>
      </w:r>
      <w:r w:rsidRPr="005B4B74">
        <w:rPr>
          <w:rFonts w:cs="Open Sans"/>
          <w:sz w:val="20"/>
          <w:szCs w:val="20"/>
          <w:lang w:val="sl-SI"/>
        </w:rPr>
        <w:t>»Informacijami o obdelavi osebnih podatkov«</w:t>
      </w:r>
      <w:r>
        <w:rPr>
          <w:rFonts w:cs="Open Sans"/>
          <w:sz w:val="20"/>
          <w:szCs w:val="20"/>
          <w:lang w:val="sl-SI"/>
        </w:rPr>
        <w:t>, tako kot je navedeno v Smernicah tekmovanja.</w:t>
      </w:r>
    </w:p>
    <w:p w14:paraId="33A2EC37" w14:textId="77777777" w:rsidR="00A5690A" w:rsidRPr="00A5690A" w:rsidRDefault="00A5690A" w:rsidP="00A5690A">
      <w:pPr>
        <w:spacing w:line="360" w:lineRule="auto"/>
        <w:ind w:left="360"/>
        <w:rPr>
          <w:rFonts w:cs="Open Sans"/>
          <w:sz w:val="20"/>
          <w:szCs w:val="20"/>
          <w:lang w:val="sl-SI"/>
        </w:rPr>
      </w:pPr>
    </w:p>
    <w:p w14:paraId="034884BE" w14:textId="740DFD55" w:rsidR="00176D46" w:rsidRPr="0040102F" w:rsidRDefault="00176D46" w:rsidP="00176D46">
      <w:pPr>
        <w:spacing w:line="360" w:lineRule="auto"/>
        <w:rPr>
          <w:b/>
          <w:u w:val="single"/>
          <w:lang w:val="sl-SI"/>
        </w:rPr>
      </w:pPr>
    </w:p>
    <w:p w14:paraId="57BCA063" w14:textId="3D10F0B5" w:rsidR="009729BB" w:rsidRPr="0040102F" w:rsidRDefault="009729BB" w:rsidP="00176D46">
      <w:pPr>
        <w:spacing w:line="360" w:lineRule="auto"/>
        <w:rPr>
          <w:b/>
          <w:u w:val="single"/>
          <w:lang w:val="sl-SI"/>
        </w:rPr>
      </w:pPr>
    </w:p>
    <w:p w14:paraId="16173893" w14:textId="77777777" w:rsidR="009729BB" w:rsidRPr="0040102F" w:rsidRDefault="009729BB" w:rsidP="009729BB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 xml:space="preserve">Kraj in datum:                                                                                       Podpis: </w:t>
      </w:r>
    </w:p>
    <w:p w14:paraId="13E217D4" w14:textId="77777777" w:rsidR="009729BB" w:rsidRPr="0040102F" w:rsidRDefault="009729BB" w:rsidP="009729BB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……………………………………………………….                                               ..……………………………………………………..……</w:t>
      </w:r>
    </w:p>
    <w:p w14:paraId="63B8CADF" w14:textId="77777777" w:rsidR="009729BB" w:rsidRPr="0040102F" w:rsidRDefault="009729BB" w:rsidP="009729BB">
      <w:pPr>
        <w:spacing w:line="360" w:lineRule="auto"/>
        <w:rPr>
          <w:lang w:val="sl-SI"/>
        </w:rPr>
      </w:pPr>
    </w:p>
    <w:p w14:paraId="4DEF27F2" w14:textId="77777777" w:rsidR="009729BB" w:rsidRPr="0040102F" w:rsidRDefault="009729BB" w:rsidP="00176D46">
      <w:pPr>
        <w:spacing w:line="360" w:lineRule="auto"/>
        <w:rPr>
          <w:b/>
          <w:u w:val="single"/>
          <w:lang w:val="sl-SI"/>
        </w:rPr>
      </w:pPr>
    </w:p>
    <w:sectPr w:rsidR="009729BB" w:rsidRPr="0040102F" w:rsidSect="00E358AA">
      <w:headerReference w:type="default" r:id="rId18"/>
      <w:footerReference w:type="even" r:id="rId19"/>
      <w:footerReference w:type="default" r:id="rId20"/>
      <w:pgSz w:w="11906" w:h="16838"/>
      <w:pgMar w:top="2268" w:right="1134" w:bottom="1701" w:left="1134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6E95F" w14:textId="77777777" w:rsidR="00F13ED4" w:rsidRDefault="00F13ED4" w:rsidP="00A37662">
      <w:r>
        <w:separator/>
      </w:r>
    </w:p>
  </w:endnote>
  <w:endnote w:type="continuationSeparator" w:id="0">
    <w:p w14:paraId="30992EE2" w14:textId="77777777" w:rsidR="00F13ED4" w:rsidRDefault="00F13ED4" w:rsidP="00A37662">
      <w:r>
        <w:continuationSeparator/>
      </w:r>
    </w:p>
  </w:endnote>
  <w:endnote w:type="continuationNotice" w:id="1">
    <w:p w14:paraId="7B4F4B11" w14:textId="77777777" w:rsidR="0080468E" w:rsidRDefault="008046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34809618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22987DF" w14:textId="77777777" w:rsidR="001C67B9" w:rsidRDefault="001C67B9" w:rsidP="00AA0DD3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5E4E2358" w14:textId="77777777" w:rsidR="001C67B9" w:rsidRDefault="001C67B9" w:rsidP="001C6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  <w:rFonts w:cs="Open Sans"/>
        <w:color w:val="1E3D86"/>
      </w:rPr>
      <w:id w:val="-95131115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8897DFC" w14:textId="49F0A65B" w:rsidR="001C67B9" w:rsidRPr="001C67B9" w:rsidRDefault="001C67B9" w:rsidP="0081511B">
        <w:pPr>
          <w:pStyle w:val="Pidipagina"/>
          <w:framePr w:wrap="none" w:vAnchor="text" w:hAnchor="page" w:x="10471" w:y="-110"/>
          <w:rPr>
            <w:rStyle w:val="Numeropagina"/>
            <w:rFonts w:cs="Open Sans"/>
            <w:color w:val="1E3D86"/>
          </w:rPr>
        </w:pPr>
        <w:r w:rsidRPr="001C67B9">
          <w:rPr>
            <w:rStyle w:val="Numeropagina"/>
            <w:rFonts w:cs="Open Sans"/>
            <w:color w:val="1E3D86"/>
          </w:rPr>
          <w:fldChar w:fldCharType="begin"/>
        </w:r>
        <w:r w:rsidRPr="001C67B9">
          <w:rPr>
            <w:rStyle w:val="Numeropagina"/>
            <w:rFonts w:cs="Open Sans"/>
            <w:color w:val="1E3D86"/>
          </w:rPr>
          <w:instrText xml:space="preserve"> PAGE </w:instrText>
        </w:r>
        <w:r w:rsidRPr="001C67B9">
          <w:rPr>
            <w:rStyle w:val="Numeropagina"/>
            <w:rFonts w:cs="Open Sans"/>
            <w:color w:val="1E3D86"/>
          </w:rPr>
          <w:fldChar w:fldCharType="separate"/>
        </w:r>
        <w:r w:rsidR="00A26F22">
          <w:rPr>
            <w:rStyle w:val="Numeropagina"/>
            <w:rFonts w:cs="Open Sans"/>
            <w:noProof/>
            <w:color w:val="1E3D86"/>
          </w:rPr>
          <w:t>1</w:t>
        </w:r>
        <w:r w:rsidRPr="001C67B9">
          <w:rPr>
            <w:rStyle w:val="Numeropagina"/>
            <w:rFonts w:cs="Open Sans"/>
            <w:color w:val="1E3D86"/>
          </w:rPr>
          <w:fldChar w:fldCharType="end"/>
        </w:r>
      </w:p>
    </w:sdtContent>
  </w:sdt>
  <w:p w14:paraId="3DB3027D" w14:textId="5CFAA3F0" w:rsidR="001C67B9" w:rsidRDefault="0081511B" w:rsidP="001C67B9">
    <w:pPr>
      <w:pStyle w:val="Pidipagina"/>
      <w:ind w:right="360"/>
    </w:pPr>
    <w:r w:rsidRPr="00B53860">
      <w:rPr>
        <w:noProof/>
        <w:lang w:eastAsia="it-IT"/>
      </w:rPr>
      <w:drawing>
        <wp:anchor distT="0" distB="0" distL="114300" distR="114300" simplePos="0" relativeHeight="251668480" behindDoc="0" locked="0" layoutInCell="1" allowOverlap="1" wp14:anchorId="1670118C" wp14:editId="282F7AD8">
          <wp:simplePos x="0" y="0"/>
          <wp:positionH relativeFrom="column">
            <wp:posOffset>4019550</wp:posOffset>
          </wp:positionH>
          <wp:positionV relativeFrom="paragraph">
            <wp:posOffset>-88900</wp:posOffset>
          </wp:positionV>
          <wp:extent cx="536400" cy="543600"/>
          <wp:effectExtent l="0" t="0" r="0" b="8890"/>
          <wp:wrapNone/>
          <wp:docPr id="37" name="Immagine 37" descr="C:\Users\a04185\Desktop\Logo Youth4Cooperation senza s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a04185\Desktop\Logo Youth4Cooperation senza sfond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4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6432" behindDoc="1" locked="0" layoutInCell="1" allowOverlap="1" wp14:anchorId="2AD64A75" wp14:editId="29EB0181">
          <wp:simplePos x="0" y="0"/>
          <wp:positionH relativeFrom="column">
            <wp:posOffset>3511550</wp:posOffset>
          </wp:positionH>
          <wp:positionV relativeFrom="paragraph">
            <wp:posOffset>5080</wp:posOffset>
          </wp:positionV>
          <wp:extent cx="381000" cy="390686"/>
          <wp:effectExtent l="0" t="0" r="0" b="9525"/>
          <wp:wrapNone/>
          <wp:docPr id="36" name="Immagin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906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D7363"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43B7FFCC" wp14:editId="0A078312">
          <wp:simplePos x="0" y="0"/>
          <wp:positionH relativeFrom="page">
            <wp:posOffset>2282190</wp:posOffset>
          </wp:positionH>
          <wp:positionV relativeFrom="paragraph">
            <wp:posOffset>0</wp:posOffset>
          </wp:positionV>
          <wp:extent cx="1774800" cy="396000"/>
          <wp:effectExtent l="0" t="0" r="0" b="4445"/>
          <wp:wrapNone/>
          <wp:docPr id="9" name="Immagine 9" descr="C:\Users\a04185\Desktop\logo FVG 10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Users\a04185\Desktop\logo FVG 102a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4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67B9" w:rsidRPr="001C67B9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A4DFB86" wp14:editId="66F5B9F1">
          <wp:simplePos x="0" y="0"/>
          <wp:positionH relativeFrom="page">
            <wp:align>center</wp:align>
          </wp:positionH>
          <wp:positionV relativeFrom="paragraph">
            <wp:posOffset>-276860</wp:posOffset>
          </wp:positionV>
          <wp:extent cx="6033600" cy="100800"/>
          <wp:effectExtent l="0" t="0" r="0" b="0"/>
          <wp:wrapSquare wrapText="bothSides"/>
          <wp:docPr id="1303034284" name="Immagine 13030342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3034284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3600" cy="10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09AB1" w14:textId="77777777" w:rsidR="00F13ED4" w:rsidRDefault="00F13ED4" w:rsidP="00A37662">
      <w:r>
        <w:separator/>
      </w:r>
    </w:p>
  </w:footnote>
  <w:footnote w:type="continuationSeparator" w:id="0">
    <w:p w14:paraId="0C06E60F" w14:textId="77777777" w:rsidR="00F13ED4" w:rsidRDefault="00F13ED4" w:rsidP="00A37662">
      <w:r>
        <w:continuationSeparator/>
      </w:r>
    </w:p>
  </w:footnote>
  <w:footnote w:type="continuationNotice" w:id="1">
    <w:p w14:paraId="4D7D5658" w14:textId="77777777" w:rsidR="0080468E" w:rsidRDefault="008046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BD40C" w14:textId="4C684623" w:rsidR="005F170F" w:rsidRDefault="007110F0" w:rsidP="005F170F">
    <w:pPr>
      <w:pStyle w:val="Intestazione"/>
      <w:jc w:val="left"/>
    </w:pP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60B0550" wp14:editId="453CD924">
          <wp:simplePos x="0" y="0"/>
          <wp:positionH relativeFrom="column">
            <wp:posOffset>4741545</wp:posOffset>
          </wp:positionH>
          <wp:positionV relativeFrom="paragraph">
            <wp:posOffset>42545</wp:posOffset>
          </wp:positionV>
          <wp:extent cx="1378800" cy="561600"/>
          <wp:effectExtent l="0" t="0" r="0" b="0"/>
          <wp:wrapNone/>
          <wp:docPr id="35" name="Immagin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MODER RUME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00" t="32266" r="15600" b="36267"/>
                  <a:stretch/>
                </pic:blipFill>
                <pic:spPr bwMode="auto">
                  <a:xfrm>
                    <a:off x="0" y="0"/>
                    <a:ext cx="1378800" cy="561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70F" w:rsidRPr="00A37662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7D42B0CA" wp14:editId="32A95DCB">
          <wp:simplePos x="0" y="0"/>
          <wp:positionH relativeFrom="margin">
            <wp:posOffset>-2540</wp:posOffset>
          </wp:positionH>
          <wp:positionV relativeFrom="paragraph">
            <wp:posOffset>114935</wp:posOffset>
          </wp:positionV>
          <wp:extent cx="3086100" cy="488950"/>
          <wp:effectExtent l="0" t="0" r="0" b="635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360603" name="Immagine 1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9267" b="259"/>
                  <a:stretch/>
                </pic:blipFill>
                <pic:spPr bwMode="auto">
                  <a:xfrm>
                    <a:off x="0" y="0"/>
                    <a:ext cx="3086100" cy="488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70F">
      <w:tab/>
    </w:r>
    <w:r w:rsidR="005F170F">
      <w:tab/>
    </w:r>
  </w:p>
  <w:p w14:paraId="3FBC20C5" w14:textId="0841828E" w:rsidR="00A37662" w:rsidRDefault="00A37662" w:rsidP="00A37662">
    <w:pPr>
      <w:pStyle w:val="Intestazione"/>
      <w:jc w:val="lef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546D8"/>
    <w:multiLevelType w:val="hybridMultilevel"/>
    <w:tmpl w:val="CBC250C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70771"/>
    <w:multiLevelType w:val="hybridMultilevel"/>
    <w:tmpl w:val="5B7E69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40463"/>
    <w:multiLevelType w:val="hybridMultilevel"/>
    <w:tmpl w:val="D11A6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42932"/>
    <w:multiLevelType w:val="hybridMultilevel"/>
    <w:tmpl w:val="30CA17E2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sic Erika">
    <w15:presenceInfo w15:providerId="AD" w15:userId="S-1-5-21-227434608-3077562758-2331788143-1350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AA"/>
    <w:rsid w:val="00085419"/>
    <w:rsid w:val="000B4864"/>
    <w:rsid w:val="000C1E8C"/>
    <w:rsid w:val="000F1A84"/>
    <w:rsid w:val="00112EBB"/>
    <w:rsid w:val="0014463A"/>
    <w:rsid w:val="00171E61"/>
    <w:rsid w:val="00174DC0"/>
    <w:rsid w:val="00175AC8"/>
    <w:rsid w:val="00176D46"/>
    <w:rsid w:val="001C1029"/>
    <w:rsid w:val="001C67B9"/>
    <w:rsid w:val="001E253D"/>
    <w:rsid w:val="001E68F5"/>
    <w:rsid w:val="001F1064"/>
    <w:rsid w:val="00201EDF"/>
    <w:rsid w:val="0020463B"/>
    <w:rsid w:val="00252CE4"/>
    <w:rsid w:val="0025653D"/>
    <w:rsid w:val="002572CE"/>
    <w:rsid w:val="00272E27"/>
    <w:rsid w:val="002A4874"/>
    <w:rsid w:val="002A5A68"/>
    <w:rsid w:val="002E6541"/>
    <w:rsid w:val="002F4E66"/>
    <w:rsid w:val="0031421F"/>
    <w:rsid w:val="00334187"/>
    <w:rsid w:val="00340333"/>
    <w:rsid w:val="00344C48"/>
    <w:rsid w:val="00366EF5"/>
    <w:rsid w:val="00367458"/>
    <w:rsid w:val="00376C9B"/>
    <w:rsid w:val="003A6FF8"/>
    <w:rsid w:val="003E4154"/>
    <w:rsid w:val="003F4927"/>
    <w:rsid w:val="0040102F"/>
    <w:rsid w:val="00437CFA"/>
    <w:rsid w:val="00452CAF"/>
    <w:rsid w:val="004708D6"/>
    <w:rsid w:val="004723FA"/>
    <w:rsid w:val="0047633C"/>
    <w:rsid w:val="00492DB4"/>
    <w:rsid w:val="004E1E52"/>
    <w:rsid w:val="00512B05"/>
    <w:rsid w:val="005354A3"/>
    <w:rsid w:val="00547405"/>
    <w:rsid w:val="005520C6"/>
    <w:rsid w:val="00574514"/>
    <w:rsid w:val="00580F1A"/>
    <w:rsid w:val="00582D10"/>
    <w:rsid w:val="005B4B74"/>
    <w:rsid w:val="005B5A7F"/>
    <w:rsid w:val="005E01F4"/>
    <w:rsid w:val="005E485B"/>
    <w:rsid w:val="005F170F"/>
    <w:rsid w:val="005F488B"/>
    <w:rsid w:val="00600084"/>
    <w:rsid w:val="00604367"/>
    <w:rsid w:val="00605FF2"/>
    <w:rsid w:val="00642D1C"/>
    <w:rsid w:val="006735FC"/>
    <w:rsid w:val="006A3CB1"/>
    <w:rsid w:val="006C2F30"/>
    <w:rsid w:val="007110F0"/>
    <w:rsid w:val="00725665"/>
    <w:rsid w:val="00771483"/>
    <w:rsid w:val="00772FAF"/>
    <w:rsid w:val="007E6BCF"/>
    <w:rsid w:val="00801BBE"/>
    <w:rsid w:val="0080468E"/>
    <w:rsid w:val="0081511B"/>
    <w:rsid w:val="00821F1E"/>
    <w:rsid w:val="00871097"/>
    <w:rsid w:val="00871C5A"/>
    <w:rsid w:val="008927A0"/>
    <w:rsid w:val="00896B5A"/>
    <w:rsid w:val="00914D4F"/>
    <w:rsid w:val="0093154A"/>
    <w:rsid w:val="009329D5"/>
    <w:rsid w:val="009729BB"/>
    <w:rsid w:val="009816E1"/>
    <w:rsid w:val="00981CEB"/>
    <w:rsid w:val="00982DCB"/>
    <w:rsid w:val="009871E6"/>
    <w:rsid w:val="00997088"/>
    <w:rsid w:val="009E03B5"/>
    <w:rsid w:val="009E26CE"/>
    <w:rsid w:val="009E2DA1"/>
    <w:rsid w:val="00A07969"/>
    <w:rsid w:val="00A16F87"/>
    <w:rsid w:val="00A26F22"/>
    <w:rsid w:val="00A37662"/>
    <w:rsid w:val="00A41E98"/>
    <w:rsid w:val="00A5690A"/>
    <w:rsid w:val="00A615B4"/>
    <w:rsid w:val="00AA7CD1"/>
    <w:rsid w:val="00AF1BA1"/>
    <w:rsid w:val="00B357CB"/>
    <w:rsid w:val="00B83AC5"/>
    <w:rsid w:val="00BB42FC"/>
    <w:rsid w:val="00BD2EEC"/>
    <w:rsid w:val="00BD619C"/>
    <w:rsid w:val="00BE2727"/>
    <w:rsid w:val="00BF5934"/>
    <w:rsid w:val="00C0280A"/>
    <w:rsid w:val="00C4128D"/>
    <w:rsid w:val="00C56503"/>
    <w:rsid w:val="00C60C93"/>
    <w:rsid w:val="00C82ABD"/>
    <w:rsid w:val="00C87900"/>
    <w:rsid w:val="00CE261A"/>
    <w:rsid w:val="00CE42BA"/>
    <w:rsid w:val="00D022BA"/>
    <w:rsid w:val="00D2490E"/>
    <w:rsid w:val="00D40643"/>
    <w:rsid w:val="00D510EF"/>
    <w:rsid w:val="00D57563"/>
    <w:rsid w:val="00DA651F"/>
    <w:rsid w:val="00DD2C57"/>
    <w:rsid w:val="00DD59E9"/>
    <w:rsid w:val="00DE2A2B"/>
    <w:rsid w:val="00DF0A75"/>
    <w:rsid w:val="00E22B30"/>
    <w:rsid w:val="00E358AA"/>
    <w:rsid w:val="00E66154"/>
    <w:rsid w:val="00EC3179"/>
    <w:rsid w:val="00F13ED4"/>
    <w:rsid w:val="00F37711"/>
    <w:rsid w:val="00F4379F"/>
    <w:rsid w:val="00F635C9"/>
    <w:rsid w:val="00FA4C0F"/>
    <w:rsid w:val="00FA67C5"/>
    <w:rsid w:val="00F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36E3C5E"/>
  <w15:chartTrackingRefBased/>
  <w15:docId w15:val="{4FD38AF8-FA26-478E-9B30-442C6003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154A"/>
    <w:pPr>
      <w:jc w:val="both"/>
    </w:pPr>
    <w:rPr>
      <w:rFonts w:ascii="Open Sans" w:hAnsi="Open Sans"/>
      <w:color w:val="404040" w:themeColor="text1" w:themeTint="BF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67B9"/>
    <w:pPr>
      <w:keepNext/>
      <w:keepLines/>
      <w:spacing w:before="360" w:after="80"/>
      <w:outlineLvl w:val="0"/>
    </w:pPr>
    <w:rPr>
      <w:rFonts w:eastAsiaTheme="majorEastAsia" w:cstheme="majorBidi"/>
      <w:b/>
      <w:color w:val="1E3D86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C67B9"/>
    <w:pPr>
      <w:keepNext/>
      <w:keepLines/>
      <w:spacing w:before="160" w:after="80"/>
      <w:outlineLvl w:val="1"/>
    </w:pPr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37662"/>
    <w:pPr>
      <w:keepNext/>
      <w:keepLines/>
      <w:spacing w:before="160" w:after="80"/>
      <w:outlineLvl w:val="2"/>
    </w:pPr>
    <w:rPr>
      <w:rFonts w:eastAsiaTheme="majorEastAsia" w:cstheme="majorBidi"/>
      <w:color w:val="162C64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376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62C64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7662"/>
    <w:pPr>
      <w:keepNext/>
      <w:keepLines/>
      <w:spacing w:before="80" w:after="40"/>
      <w:outlineLvl w:val="4"/>
    </w:pPr>
    <w:rPr>
      <w:rFonts w:eastAsiaTheme="majorEastAsia" w:cstheme="majorBidi"/>
      <w:color w:val="162C64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376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376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376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376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INAPPtable">
    <w:name w:val="INAPP_table"/>
    <w:basedOn w:val="Tabellaelenco3-colore1"/>
    <w:uiPriority w:val="99"/>
    <w:rsid w:val="000F1A84"/>
    <w:rPr>
      <w:rFonts w:ascii="Calibri" w:eastAsia="Calibri" w:hAnsi="Calibri" w:cs="Times New Roman"/>
      <w:kern w:val="0"/>
      <w:sz w:val="22"/>
      <w:szCs w:val="20"/>
      <w:lang w:eastAsia="it-IT"/>
      <w14:ligatures w14:val="none"/>
    </w:rPr>
    <w:tblPr/>
    <w:tcPr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C87" w:themeColor="accent1"/>
          <w:right w:val="single" w:sz="4" w:space="0" w:color="1E3C87" w:themeColor="accent1"/>
        </w:tcBorders>
      </w:tcPr>
    </w:tblStylePr>
    <w:tblStylePr w:type="band1Horz">
      <w:tblPr/>
      <w:tcPr>
        <w:tcBorders>
          <w:top w:val="single" w:sz="4" w:space="0" w:color="1E3C87" w:themeColor="accent1"/>
          <w:bottom w:val="single" w:sz="4" w:space="0" w:color="1E3C8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C87" w:themeColor="accent1"/>
          <w:left w:val="nil"/>
        </w:tcBorders>
      </w:tcPr>
    </w:tblStylePr>
    <w:tblStylePr w:type="swCell">
      <w:tblPr/>
      <w:tcPr>
        <w:tcBorders>
          <w:top w:val="double" w:sz="4" w:space="0" w:color="1E3C87" w:themeColor="accent1"/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0F1A84"/>
    <w:tblPr>
      <w:tblStyleRowBandSize w:val="1"/>
      <w:tblStyleColBandSize w:val="1"/>
      <w:tblBorders>
        <w:top w:val="single" w:sz="4" w:space="0" w:color="1E3C87" w:themeColor="accent1"/>
        <w:left w:val="single" w:sz="4" w:space="0" w:color="1E3C87" w:themeColor="accent1"/>
        <w:bottom w:val="single" w:sz="4" w:space="0" w:color="1E3C87" w:themeColor="accent1"/>
        <w:right w:val="single" w:sz="4" w:space="0" w:color="1E3C8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C87" w:themeColor="accent1"/>
          <w:right w:val="single" w:sz="4" w:space="0" w:color="1E3C87" w:themeColor="accent1"/>
        </w:tcBorders>
      </w:tcPr>
    </w:tblStylePr>
    <w:tblStylePr w:type="band1Horz">
      <w:tblPr/>
      <w:tcPr>
        <w:tcBorders>
          <w:top w:val="single" w:sz="4" w:space="0" w:color="1E3C87" w:themeColor="accent1"/>
          <w:bottom w:val="single" w:sz="4" w:space="0" w:color="1E3C8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C87" w:themeColor="accent1"/>
          <w:left w:val="nil"/>
        </w:tcBorders>
      </w:tcPr>
    </w:tblStylePr>
    <w:tblStylePr w:type="swCell">
      <w:tblPr/>
      <w:tcPr>
        <w:tcBorders>
          <w:top w:val="double" w:sz="4" w:space="0" w:color="1E3C87" w:themeColor="accent1"/>
          <w:right w:val="nil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uiPriority w:val="9"/>
    <w:rsid w:val="001C67B9"/>
    <w:rPr>
      <w:rFonts w:ascii="Open Sans" w:eastAsiaTheme="majorEastAsia" w:hAnsi="Open Sans" w:cstheme="majorBidi"/>
      <w:b/>
      <w:color w:val="1E3D86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C67B9"/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37662"/>
    <w:rPr>
      <w:rFonts w:eastAsiaTheme="majorEastAsia" w:cstheme="majorBidi"/>
      <w:color w:val="162C64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37662"/>
    <w:rPr>
      <w:rFonts w:eastAsiaTheme="majorEastAsia" w:cstheme="majorBidi"/>
      <w:i/>
      <w:iCs/>
      <w:color w:val="162C64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37662"/>
    <w:rPr>
      <w:rFonts w:eastAsiaTheme="majorEastAsia" w:cstheme="majorBidi"/>
      <w:color w:val="162C64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3766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3766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3766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37662"/>
    <w:rPr>
      <w:rFonts w:eastAsiaTheme="majorEastAsia" w:cstheme="majorBidi"/>
      <w:color w:val="272727" w:themeColor="text1" w:themeTint="D8"/>
    </w:rPr>
  </w:style>
  <w:style w:type="paragraph" w:styleId="Titolo">
    <w:name w:val="Title"/>
    <w:aliases w:val="Titolo cover"/>
    <w:basedOn w:val="Normale"/>
    <w:next w:val="Normale"/>
    <w:link w:val="TitoloCarattere"/>
    <w:uiPriority w:val="10"/>
    <w:qFormat/>
    <w:rsid w:val="0093154A"/>
    <w:pPr>
      <w:spacing w:after="80"/>
      <w:contextualSpacing/>
      <w:jc w:val="left"/>
    </w:pPr>
    <w:rPr>
      <w:rFonts w:eastAsiaTheme="majorEastAsia" w:cstheme="majorBidi"/>
      <w:b/>
      <w:color w:val="1E3D86"/>
      <w:spacing w:val="-10"/>
      <w:kern w:val="28"/>
      <w:sz w:val="56"/>
      <w:szCs w:val="56"/>
    </w:rPr>
  </w:style>
  <w:style w:type="character" w:customStyle="1" w:styleId="TitoloCarattere">
    <w:name w:val="Titolo Carattere"/>
    <w:aliases w:val="Titolo cover Carattere"/>
    <w:basedOn w:val="Carpredefinitoparagrafo"/>
    <w:link w:val="Titolo"/>
    <w:uiPriority w:val="10"/>
    <w:rsid w:val="0093154A"/>
    <w:rPr>
      <w:rFonts w:ascii="Open Sans" w:eastAsiaTheme="majorEastAsia" w:hAnsi="Open Sans" w:cstheme="majorBidi"/>
      <w:b/>
      <w:color w:val="1E3D86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3766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376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37662"/>
    <w:pPr>
      <w:spacing w:before="160" w:after="160"/>
      <w:jc w:val="center"/>
    </w:pPr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3766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3766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37662"/>
    <w:rPr>
      <w:i/>
      <w:iCs/>
      <w:color w:val="162C64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37662"/>
    <w:pPr>
      <w:pBdr>
        <w:top w:val="single" w:sz="4" w:space="10" w:color="162C64" w:themeColor="accent1" w:themeShade="BF"/>
        <w:bottom w:val="single" w:sz="4" w:space="10" w:color="162C64" w:themeColor="accent1" w:themeShade="BF"/>
      </w:pBdr>
      <w:spacing w:before="360" w:after="360"/>
      <w:ind w:left="864" w:right="864"/>
      <w:jc w:val="center"/>
    </w:pPr>
    <w:rPr>
      <w:i/>
      <w:iCs/>
      <w:color w:val="162C64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37662"/>
    <w:rPr>
      <w:i/>
      <w:iCs/>
      <w:color w:val="162C64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37662"/>
    <w:rPr>
      <w:b/>
      <w:bCs/>
      <w:smallCaps/>
      <w:color w:val="162C64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7662"/>
  </w:style>
  <w:style w:type="paragraph" w:styleId="Pidipagina">
    <w:name w:val="footer"/>
    <w:basedOn w:val="Normale"/>
    <w:link w:val="Pidipagina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662"/>
  </w:style>
  <w:style w:type="character" w:styleId="Numeropagina">
    <w:name w:val="page number"/>
    <w:basedOn w:val="Carpredefinitoparagrafo"/>
    <w:uiPriority w:val="99"/>
    <w:semiHidden/>
    <w:unhideWhenUsed/>
    <w:rsid w:val="001C67B9"/>
  </w:style>
  <w:style w:type="paragraph" w:styleId="NormaleWeb">
    <w:name w:val="Normal (Web)"/>
    <w:basedOn w:val="Normale"/>
    <w:uiPriority w:val="99"/>
    <w:semiHidden/>
    <w:unhideWhenUsed/>
    <w:rsid w:val="001C67B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5520C6"/>
    <w:rPr>
      <w:color w:val="0432FF" w:themeColor="hyperlink"/>
      <w:u w:val="single"/>
    </w:rPr>
  </w:style>
  <w:style w:type="paragraph" w:styleId="Revisione">
    <w:name w:val="Revision"/>
    <w:hidden/>
    <w:uiPriority w:val="99"/>
    <w:semiHidden/>
    <w:rsid w:val="00574514"/>
    <w:rPr>
      <w:rFonts w:ascii="Open Sans" w:hAnsi="Open Sans"/>
      <w:color w:val="404040" w:themeColor="text1" w:themeTint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info.itaslo@regione.fvg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7.png"/><Relationship Id="rId1" Type="http://schemas.openxmlformats.org/officeDocument/2006/relationships/image" Target="media/image4.png"/><Relationship Id="rId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04173\Desktop\comunicazione%20VEC\NUOVA%20GRAFICA\A4_a.dotx" TargetMode="External"/></Relationships>
</file>

<file path=word/theme/theme1.xml><?xml version="1.0" encoding="utf-8"?>
<a:theme xmlns:a="http://schemas.openxmlformats.org/drawingml/2006/main" name="Tema di Office">
  <a:themeElements>
    <a:clrScheme name="ITA-SLO">
      <a:dk1>
        <a:srgbClr val="000000"/>
      </a:dk1>
      <a:lt1>
        <a:srgbClr val="FFFFFF"/>
      </a:lt1>
      <a:dk2>
        <a:srgbClr val="1D1D1B"/>
      </a:dk2>
      <a:lt2>
        <a:srgbClr val="F6F6F6"/>
      </a:lt2>
      <a:accent1>
        <a:srgbClr val="1E3C87"/>
      </a:accent1>
      <a:accent2>
        <a:srgbClr val="8CC315"/>
      </a:accent2>
      <a:accent3>
        <a:srgbClr val="2CB1A3"/>
      </a:accent3>
      <a:accent4>
        <a:srgbClr val="0F71B5"/>
      </a:accent4>
      <a:accent5>
        <a:srgbClr val="DC5D58"/>
      </a:accent5>
      <a:accent6>
        <a:srgbClr val="000000"/>
      </a:accent6>
      <a:hlink>
        <a:srgbClr val="0432FF"/>
      </a:hlink>
      <a:folHlink>
        <a:srgbClr val="3E7DAD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45B7D763BB004890832F1CFAA4CDDF" ma:contentTypeVersion="0" ma:contentTypeDescription="Creare un nuovo documento." ma:contentTypeScope="" ma:versionID="42d0f4e92040db0b21413a0cffe1d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40FCE-05D6-4FA3-8E2A-C671948FF452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551F998-8E4E-424B-A640-980A890DC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8C0FFF-AC59-4F61-9F7F-3E0822238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EE80A-FCB5-4012-92E5-D102360FD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A4_a</Template>
  <TotalTime>249</TotalTime>
  <Pages>5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Elia Carnimeo</dc:creator>
  <cp:keywords/>
  <dc:description/>
  <cp:lastModifiedBy>Kosic Erika</cp:lastModifiedBy>
  <cp:revision>112</cp:revision>
  <cp:lastPrinted>2024-08-26T09:04:00Z</cp:lastPrinted>
  <dcterms:created xsi:type="dcterms:W3CDTF">2024-06-14T08:34:00Z</dcterms:created>
  <dcterms:modified xsi:type="dcterms:W3CDTF">2025-09-15T09:57:00Z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0x0101006B45B7D763BB004890832F1CFAA4CDDF</vt:lpwstr>
  </property>
</Properties>
</file>